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46" w:rsidRPr="00D07170" w:rsidRDefault="00D07170" w:rsidP="00442946">
      <w:pPr>
        <w:pStyle w:val="articleimage"/>
        <w:shd w:val="clear" w:color="auto" w:fill="FFFFFF"/>
        <w:spacing w:before="0" w:beforeAutospacing="0" w:after="0" w:afterAutospacing="0" w:line="258" w:lineRule="atLeast"/>
        <w:rPr>
          <w:rFonts w:ascii="Arial" w:hAnsi="Arial" w:cs="Arial"/>
          <w:b/>
          <w:color w:val="000000"/>
          <w:sz w:val="36"/>
          <w:szCs w:val="19"/>
        </w:rPr>
      </w:pPr>
      <w:r w:rsidRPr="00D07170">
        <w:rPr>
          <w:rFonts w:ascii="Arial" w:hAnsi="Arial" w:cs="Arial"/>
          <w:b/>
          <w:noProof/>
          <w:color w:val="000000"/>
          <w:sz w:val="36"/>
          <w:szCs w:val="19"/>
        </w:rPr>
        <w:t>FORTALEZA</w:t>
      </w:r>
    </w:p>
    <w:p w:rsidR="00442946" w:rsidRDefault="00442946" w:rsidP="00442946">
      <w:pPr>
        <w:pStyle w:val="articleimage"/>
        <w:shd w:val="clear" w:color="auto" w:fill="FFFFFF"/>
        <w:spacing w:before="0" w:beforeAutospacing="0" w:after="0" w:afterAutospacing="0" w:line="258" w:lineRule="atLeast"/>
        <w:rPr>
          <w:rFonts w:ascii="Arial" w:hAnsi="Arial" w:cs="Arial"/>
          <w:color w:val="000000"/>
          <w:sz w:val="19"/>
          <w:szCs w:val="19"/>
        </w:rPr>
      </w:pPr>
    </w:p>
    <w:p w:rsidR="00442946" w:rsidRPr="00D07170" w:rsidRDefault="00D07170" w:rsidP="00D07170">
      <w:pPr>
        <w:pStyle w:val="NormalWeb"/>
        <w:shd w:val="clear" w:color="auto" w:fill="FFFFFF"/>
        <w:spacing w:before="0" w:beforeAutospacing="0" w:after="300" w:afterAutospacing="0" w:line="315" w:lineRule="atLeast"/>
        <w:rPr>
          <w:rFonts w:ascii="Arial" w:hAnsi="Arial" w:cs="Arial"/>
          <w:b/>
          <w:color w:val="000000" w:themeColor="text1"/>
          <w:sz w:val="28"/>
          <w:szCs w:val="40"/>
        </w:rPr>
      </w:pPr>
      <w:r w:rsidRPr="00D07170">
        <w:rPr>
          <w:rFonts w:ascii="Arial" w:hAnsi="Arial" w:cs="Arial"/>
          <w:b/>
          <w:color w:val="000000" w:themeColor="text1"/>
          <w:sz w:val="28"/>
          <w:szCs w:val="40"/>
        </w:rPr>
        <w:t>CHANCES DE SUCESSO AUMENTAM NO MERCADO MUSICAL</w:t>
      </w:r>
    </w:p>
    <w:p w:rsidR="00442946" w:rsidRPr="001B699F" w:rsidRDefault="001C240E" w:rsidP="001C240E">
      <w:pPr>
        <w:jc w:val="both"/>
        <w:rPr>
          <w:rFonts w:ascii="Arial" w:hAnsi="Arial" w:cs="Arial"/>
          <w:i/>
          <w:color w:val="000000" w:themeColor="text1"/>
        </w:rPr>
      </w:pPr>
      <w:r w:rsidRPr="001C240E">
        <w:rPr>
          <w:rFonts w:ascii="Arial" w:hAnsi="Arial" w:cs="Arial"/>
          <w:i/>
          <w:color w:val="000000" w:themeColor="text1"/>
        </w:rPr>
        <w:t xml:space="preserve">Prática cultural </w:t>
      </w:r>
      <w:r w:rsidR="003D466E">
        <w:rPr>
          <w:rFonts w:ascii="Arial" w:hAnsi="Arial" w:cs="Arial"/>
          <w:i/>
          <w:color w:val="000000" w:themeColor="text1"/>
        </w:rPr>
        <w:t>de público local</w:t>
      </w:r>
      <w:r>
        <w:rPr>
          <w:rFonts w:ascii="Arial" w:hAnsi="Arial" w:cs="Arial"/>
          <w:i/>
          <w:color w:val="000000" w:themeColor="text1"/>
        </w:rPr>
        <w:t xml:space="preserve"> </w:t>
      </w:r>
      <w:r w:rsidRPr="001C240E">
        <w:rPr>
          <w:rFonts w:ascii="Arial" w:hAnsi="Arial" w:cs="Arial"/>
          <w:i/>
          <w:color w:val="000000" w:themeColor="text1"/>
        </w:rPr>
        <w:t>e chegada de mais turistas potencializam o mercado musical</w:t>
      </w:r>
      <w:r>
        <w:rPr>
          <w:rFonts w:ascii="Arial" w:hAnsi="Arial" w:cs="Arial"/>
          <w:i/>
          <w:color w:val="000000" w:themeColor="text1"/>
        </w:rPr>
        <w:t xml:space="preserve"> em Fortaleza</w:t>
      </w:r>
      <w:r w:rsidR="00442946">
        <w:rPr>
          <w:rFonts w:ascii="Arial" w:hAnsi="Arial" w:cs="Arial"/>
          <w:i/>
          <w:color w:val="000000" w:themeColor="text1"/>
        </w:rPr>
        <w:t xml:space="preserve">. O projeto Fortaleza Criativa apoiará setor na melhoria da </w:t>
      </w:r>
      <w:r w:rsidR="00442946" w:rsidRPr="001B699F">
        <w:rPr>
          <w:rFonts w:ascii="Arial" w:hAnsi="Arial" w:cs="Arial"/>
          <w:i/>
          <w:color w:val="000000" w:themeColor="text1"/>
        </w:rPr>
        <w:t>competitividade</w:t>
      </w:r>
      <w:r>
        <w:rPr>
          <w:rFonts w:ascii="Arial" w:hAnsi="Arial" w:cs="Arial"/>
          <w:i/>
          <w:color w:val="000000" w:themeColor="text1"/>
        </w:rPr>
        <w:t>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Atrair turistas, gerar renda e empregos, fortalecer a economia local e melhorar a competitividade da região são alguns dos fortes motivadores para a associação do setor turístico à produção musical. Assim como a associação de outros setores da economia criativa que estão incluídos no Projeto Fortaleza Criativa do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Sebrae</w:t>
      </w:r>
      <w:proofErr w:type="gramEnd"/>
      <w:del w:id="0" w:author="Diego Freitas Oliveira" w:date="2012-06-19T14:49:00Z">
        <w:r w:rsidDel="003616E6">
          <w:rPr>
            <w:rFonts w:ascii="Arial" w:eastAsia="Times New Roman" w:hAnsi="Arial" w:cs="Arial"/>
            <w:color w:val="000000"/>
            <w:sz w:val="24"/>
            <w:szCs w:val="24"/>
          </w:rPr>
          <w:delText>-</w:delText>
        </w:r>
      </w:del>
      <w:ins w:id="1" w:author="Diego Freitas Oliveira" w:date="2012-06-19T14:49:00Z">
        <w:r w:rsidR="003616E6">
          <w:rPr>
            <w:rFonts w:ascii="Arial" w:eastAsia="Times New Roman" w:hAnsi="Arial" w:cs="Arial"/>
            <w:color w:val="000000"/>
            <w:sz w:val="24"/>
            <w:szCs w:val="24"/>
          </w:rPr>
          <w:t xml:space="preserve"> 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CE. 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C6F0E">
        <w:rPr>
          <w:rFonts w:ascii="Arial" w:eastAsia="Times New Roman" w:hAnsi="Arial" w:cs="Arial"/>
          <w:color w:val="000000"/>
          <w:sz w:val="24"/>
          <w:szCs w:val="24"/>
        </w:rPr>
        <w:t>Ouvir música é a prática cultura</w:t>
      </w:r>
      <w:r>
        <w:rPr>
          <w:rFonts w:ascii="Arial" w:eastAsia="Times New Roman" w:hAnsi="Arial" w:cs="Arial"/>
          <w:color w:val="000000"/>
          <w:sz w:val="24"/>
          <w:szCs w:val="24"/>
        </w:rPr>
        <w:t>l</w:t>
      </w:r>
      <w:r w:rsidRPr="00DC6F0E">
        <w:rPr>
          <w:rFonts w:ascii="Arial" w:eastAsia="Times New Roman" w:hAnsi="Arial" w:cs="Arial"/>
          <w:color w:val="000000"/>
          <w:sz w:val="24"/>
          <w:szCs w:val="24"/>
        </w:rPr>
        <w:t xml:space="preserve"> de maior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relevância na capital do Ceará, como revelou um estudo realizado pelo Ministério da Cultura. Na capital cearense, 47% </w:t>
      </w:r>
      <w:del w:id="2" w:author="Diego Freitas Oliveira" w:date="2012-06-19T15:01:00Z">
        <w:r w:rsidDel="008F0AA0">
          <w:rPr>
            <w:rFonts w:ascii="Arial" w:eastAsia="Times New Roman" w:hAnsi="Arial" w:cs="Arial"/>
            <w:color w:val="000000"/>
            <w:sz w:val="24"/>
            <w:szCs w:val="24"/>
          </w:rPr>
          <w:delText>da população</w:delText>
        </w:r>
      </w:del>
      <w:ins w:id="3" w:author="Diego Freitas Oliveira" w:date="2012-06-19T15:01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das pessoas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aderem à atividade com mais freq</w:t>
      </w:r>
      <w:ins w:id="4" w:author="Diego Freitas Oliveira" w:date="2012-06-19T15:00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u</w:t>
        </w:r>
      </w:ins>
      <w:del w:id="5" w:author="Diego Freitas Oliveira" w:date="2012-06-19T15:00:00Z">
        <w:r w:rsidDel="008F0AA0">
          <w:rPr>
            <w:rFonts w:ascii="Arial" w:eastAsia="Times New Roman" w:hAnsi="Arial" w:cs="Arial"/>
            <w:color w:val="000000"/>
            <w:sz w:val="24"/>
            <w:szCs w:val="24"/>
          </w:rPr>
          <w:delText>ü</w:delText>
        </w:r>
      </w:del>
      <w:r>
        <w:rPr>
          <w:rFonts w:ascii="Arial" w:eastAsia="Times New Roman" w:hAnsi="Arial" w:cs="Arial"/>
          <w:color w:val="000000"/>
          <w:sz w:val="24"/>
          <w:szCs w:val="24"/>
        </w:rPr>
        <w:t>ência do que se reunir com amigos, que ficou em segundo lugar</w:t>
      </w:r>
      <w:ins w:id="6" w:author="Diego Freitas Oliveira" w:date="2012-06-19T15:01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apresentando 33% de adesão. É inegável que a música é um elemento de integração entre pessoas, mas ela também ocorre como opção cultural mesmo quando o indiv</w:t>
      </w:r>
      <w:ins w:id="7" w:author="Diego Freitas Oliveira" w:date="2012-06-19T15:01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í</w:t>
        </w:r>
      </w:ins>
      <w:del w:id="8" w:author="Diego Freitas Oliveira" w:date="2012-06-19T15:01:00Z">
        <w:r w:rsidDel="008F0AA0">
          <w:rPr>
            <w:rFonts w:ascii="Arial" w:eastAsia="Times New Roman" w:hAnsi="Arial" w:cs="Arial"/>
            <w:color w:val="000000"/>
            <w:sz w:val="24"/>
            <w:szCs w:val="24"/>
          </w:rPr>
          <w:delText>i</w:delText>
        </w:r>
      </w:del>
      <w:r>
        <w:rPr>
          <w:rFonts w:ascii="Arial" w:eastAsia="Times New Roman" w:hAnsi="Arial" w:cs="Arial"/>
          <w:color w:val="000000"/>
          <w:sz w:val="24"/>
          <w:szCs w:val="24"/>
        </w:rPr>
        <w:t>duo está sozinho.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Para os profissiona</w:t>
      </w:r>
      <w:r w:rsidR="003D466E">
        <w:rPr>
          <w:rFonts w:ascii="Arial" w:eastAsia="Times New Roman" w:hAnsi="Arial" w:cs="Arial"/>
          <w:color w:val="000000"/>
          <w:sz w:val="24"/>
          <w:szCs w:val="24"/>
        </w:rPr>
        <w:t>is do setor</w:t>
      </w:r>
      <w:ins w:id="9" w:author="Diego Freitas Oliveira" w:date="2012-06-19T15:01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há notícias que chegam como uma melodia inspiradora. Há público local, o volume de turistas nacionais e estrangeiros está aumentando e a cidade vai ficar ainda mais animada e agitada. Serão nove jogos de grande repercussão internacional entre </w:t>
      </w:r>
      <w:del w:id="10" w:author="Diego Freitas Oliveira" w:date="2012-06-19T15:02:00Z">
        <w:r w:rsidDel="008F0AA0">
          <w:rPr>
            <w:rFonts w:ascii="Arial" w:eastAsia="Times New Roman" w:hAnsi="Arial" w:cs="Arial"/>
            <w:color w:val="000000"/>
            <w:sz w:val="24"/>
            <w:szCs w:val="24"/>
          </w:rPr>
          <w:delText xml:space="preserve">as </w:delText>
        </w:r>
      </w:del>
      <w:ins w:id="11" w:author="Diego Freitas Oliveira" w:date="2012-06-19T15:02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a</w:t>
        </w:r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 xml:space="preserve"> 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>Copa da</w:t>
      </w:r>
      <w:r w:rsidR="003D466E">
        <w:rPr>
          <w:rFonts w:ascii="Arial" w:eastAsia="Times New Roman" w:hAnsi="Arial" w:cs="Arial"/>
          <w:color w:val="000000"/>
          <w:sz w:val="24"/>
          <w:szCs w:val="24"/>
        </w:rPr>
        <w:t xml:space="preserve">s Confederações (2013) e </w:t>
      </w:r>
      <w:ins w:id="12" w:author="Diego Freitas Oliveira" w:date="2012-06-19T15:02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 xml:space="preserve">a </w:t>
        </w:r>
      </w:ins>
      <w:r w:rsidR="003D466E">
        <w:rPr>
          <w:rFonts w:ascii="Arial" w:eastAsia="Times New Roman" w:hAnsi="Arial" w:cs="Arial"/>
          <w:color w:val="000000"/>
          <w:sz w:val="24"/>
          <w:szCs w:val="24"/>
        </w:rPr>
        <w:t>Copa do Mundo (2014)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Resta aos músicos e demais profissões vinculadas à atividade buscar formas de ampliar e</w:t>
      </w:r>
      <w:r w:rsidR="003D466E">
        <w:rPr>
          <w:rFonts w:ascii="Arial" w:eastAsia="Times New Roman" w:hAnsi="Arial" w:cs="Arial"/>
          <w:color w:val="000000"/>
          <w:sz w:val="24"/>
          <w:szCs w:val="24"/>
        </w:rPr>
        <w:t xml:space="preserve"> melhorar a gestão do marketing</w:t>
      </w:r>
      <w:r>
        <w:rPr>
          <w:rFonts w:ascii="Arial" w:eastAsia="Times New Roman" w:hAnsi="Arial" w:cs="Arial"/>
          <w:color w:val="000000"/>
          <w:sz w:val="24"/>
          <w:szCs w:val="24"/>
        </w:rPr>
        <w:t>. O mercado da música vem se transformando, as tecnologias estão mudando a forma de consumo musical, o perfil do público é altamente diversificado e a divulgação, boa ou ruim, ocorre</w:t>
      </w:r>
      <w:r w:rsidR="003D466E">
        <w:rPr>
          <w:rFonts w:ascii="Arial" w:eastAsia="Times New Roman" w:hAnsi="Arial" w:cs="Arial"/>
          <w:color w:val="000000"/>
          <w:sz w:val="24"/>
          <w:szCs w:val="24"/>
        </w:rPr>
        <w:t xml:space="preserve"> velozmente nas mídias sociais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sem controle possível por parte dos autores ou produtores. 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Porém, junto com todas as mudanças desembarcam inúmeras oportunidades de sucesso. O </w:t>
      </w:r>
      <w:hyperlink r:id="rId9" w:history="1">
        <w:r w:rsidRPr="003D466E">
          <w:rPr>
            <w:rStyle w:val="Hyperlink"/>
            <w:rFonts w:ascii="Arial" w:eastAsia="Times New Roman" w:hAnsi="Arial" w:cs="Arial"/>
            <w:sz w:val="24"/>
            <w:szCs w:val="24"/>
          </w:rPr>
          <w:t>projeto Fortaleza C</w:t>
        </w:r>
        <w:r w:rsidRPr="003D466E">
          <w:rPr>
            <w:rStyle w:val="Hyperlink"/>
            <w:rFonts w:ascii="Arial" w:eastAsia="Times New Roman" w:hAnsi="Arial" w:cs="Arial"/>
            <w:sz w:val="24"/>
            <w:szCs w:val="24"/>
          </w:rPr>
          <w:t>r</w:t>
        </w:r>
        <w:r w:rsidRPr="003D466E">
          <w:rPr>
            <w:rStyle w:val="Hyperlink"/>
            <w:rFonts w:ascii="Arial" w:eastAsia="Times New Roman" w:hAnsi="Arial" w:cs="Arial"/>
            <w:sz w:val="24"/>
            <w:szCs w:val="24"/>
          </w:rPr>
          <w:t>iativa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D5A2F">
        <w:rPr>
          <w:rFonts w:ascii="Arial" w:eastAsia="Times New Roman" w:hAnsi="Arial" w:cs="Arial"/>
          <w:color w:val="000000"/>
          <w:sz w:val="24"/>
          <w:szCs w:val="24"/>
        </w:rPr>
        <w:t>capacitará</w:t>
      </w:r>
      <w:r w:rsidRPr="00B86B4A">
        <w:rPr>
          <w:rFonts w:ascii="Arial" w:eastAsia="Times New Roman" w:hAnsi="Arial" w:cs="Arial"/>
          <w:color w:val="000000"/>
          <w:sz w:val="24"/>
          <w:szCs w:val="24"/>
        </w:rPr>
        <w:t xml:space="preserve"> micro e pequenas empresas dos diversos segmentos da economia criativa para torná-las mais competitivas e preparadas para aproveitar as oportunidades que poderão surgir antes, durante e após a Copa do Mundo</w:t>
      </w:r>
      <w:del w:id="13" w:author="Diego Freitas Oliveira" w:date="2012-06-19T15:03:00Z">
        <w:r w:rsidRPr="00B86B4A" w:rsidDel="008F0AA0">
          <w:rPr>
            <w:rFonts w:ascii="Arial" w:eastAsia="Times New Roman" w:hAnsi="Arial" w:cs="Arial"/>
            <w:color w:val="000000"/>
            <w:sz w:val="24"/>
            <w:szCs w:val="24"/>
          </w:rPr>
          <w:delText xml:space="preserve"> em 2014</w:delText>
        </w:r>
      </w:del>
      <w:r w:rsidRPr="00B86B4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42946" w:rsidRPr="00D07170" w:rsidRDefault="00442946" w:rsidP="00442946">
      <w:pPr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07170">
        <w:rPr>
          <w:rFonts w:ascii="Arial" w:eastAsia="Times New Roman" w:hAnsi="Arial" w:cs="Arial"/>
          <w:b/>
          <w:color w:val="000000"/>
          <w:sz w:val="24"/>
          <w:szCs w:val="24"/>
        </w:rPr>
        <w:t>Sugestões de leitura:</w:t>
      </w:r>
    </w:p>
    <w:p w:rsidR="00442946" w:rsidRPr="001B699F" w:rsidRDefault="00690797" w:rsidP="00442946">
      <w:pPr>
        <w:jc w:val="both"/>
        <w:rPr>
          <w:rFonts w:ascii="Arial" w:hAnsi="Arial" w:cs="Arial"/>
          <w:sz w:val="24"/>
          <w:szCs w:val="24"/>
        </w:rPr>
      </w:pPr>
      <w:hyperlink r:id="rId10" w:history="1">
        <w:r w:rsidR="00442946" w:rsidRPr="001B699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http://www.sebrae.com.br/setor/cultura-e-entretenimento/o-setor/musica</w:t>
        </w:r>
      </w:hyperlink>
      <w:ins w:id="14" w:author="Diego Freitas Oliveira" w:date="2012-06-19T15:03:00Z">
        <w:r w:rsidR="008F0AA0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.</w:t>
        </w:r>
      </w:ins>
    </w:p>
    <w:p w:rsidR="00442946" w:rsidRPr="008F6436" w:rsidRDefault="00442946" w:rsidP="008F6436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436">
        <w:rPr>
          <w:rFonts w:ascii="Arial" w:hAnsi="Arial" w:cs="Arial"/>
          <w:color w:val="000000" w:themeColor="text1"/>
          <w:sz w:val="24"/>
          <w:szCs w:val="24"/>
        </w:rPr>
        <w:t>Artistas administram carreira musical como uma empresa</w:t>
      </w:r>
    </w:p>
    <w:p w:rsidR="00442946" w:rsidRPr="008F6436" w:rsidRDefault="00442946" w:rsidP="008F6436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436">
        <w:rPr>
          <w:rFonts w:ascii="Arial" w:hAnsi="Arial" w:cs="Arial"/>
          <w:color w:val="000000" w:themeColor="text1"/>
          <w:sz w:val="24"/>
          <w:szCs w:val="24"/>
        </w:rPr>
        <w:t>Empresário investe em franquia que ensina a tocar bateria</w:t>
      </w:r>
    </w:p>
    <w:p w:rsidR="00442946" w:rsidRPr="008F6436" w:rsidRDefault="00442946" w:rsidP="008F6436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436">
        <w:rPr>
          <w:rFonts w:ascii="Arial" w:hAnsi="Arial" w:cs="Arial"/>
          <w:color w:val="000000" w:themeColor="text1"/>
          <w:sz w:val="24"/>
          <w:szCs w:val="24"/>
        </w:rPr>
        <w:t>Novas tecnologias transformam a indústria fonográfica no Brasil e no mundo</w:t>
      </w:r>
    </w:p>
    <w:p w:rsidR="00442946" w:rsidRPr="008F6436" w:rsidRDefault="00442946" w:rsidP="008F6436">
      <w:pPr>
        <w:pStyle w:val="PargrafodaLista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6436">
        <w:rPr>
          <w:rFonts w:ascii="Arial" w:hAnsi="Arial" w:cs="Arial"/>
          <w:color w:val="000000" w:themeColor="text1"/>
          <w:sz w:val="24"/>
          <w:szCs w:val="24"/>
        </w:rPr>
        <w:t>Música no ambiente digital, direitos autorais e novos modelos de negócios</w:t>
      </w:r>
    </w:p>
    <w:p w:rsidR="00442946" w:rsidRPr="003D466E" w:rsidRDefault="00442946" w:rsidP="003D466E">
      <w:pPr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D466E">
        <w:rPr>
          <w:rFonts w:ascii="Arial" w:eastAsia="Times New Roman" w:hAnsi="Arial" w:cs="Arial"/>
          <w:b/>
          <w:color w:val="000000"/>
          <w:sz w:val="24"/>
          <w:szCs w:val="24"/>
        </w:rPr>
        <w:t>Música independente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Um estudo da Escola Superior de Propaganda e Marketing (ESPM)</w:t>
      </w:r>
      <w:r w:rsidR="00D07170">
        <w:rPr>
          <w:rFonts w:ascii="Arial" w:eastAsia="Times New Roman" w:hAnsi="Arial" w:cs="Arial"/>
          <w:color w:val="000000"/>
          <w:sz w:val="24"/>
          <w:szCs w:val="24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realizado a pedido do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Sebrae</w:t>
      </w:r>
      <w:proofErr w:type="gramEnd"/>
      <w:ins w:id="15" w:author="Diego Freitas Oliveira" w:date="2012-06-19T15:03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em 2008, apontou que a</w:t>
      </w:r>
      <w:r w:rsidRPr="000A3377">
        <w:rPr>
          <w:rFonts w:ascii="Arial" w:eastAsia="Times New Roman" w:hAnsi="Arial" w:cs="Arial"/>
          <w:color w:val="000000"/>
          <w:sz w:val="24"/>
          <w:szCs w:val="24"/>
        </w:rPr>
        <w:t xml:space="preserve">proximadamente 80% da produção nacional de fonogramas </w:t>
      </w:r>
      <w:r w:rsidRPr="000A3377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está </w:t>
      </w:r>
      <w:r w:rsidR="006D5A2F">
        <w:rPr>
          <w:rFonts w:ascii="Arial" w:eastAsia="Times New Roman" w:hAnsi="Arial" w:cs="Arial"/>
          <w:color w:val="000000"/>
          <w:sz w:val="24"/>
          <w:szCs w:val="24"/>
        </w:rPr>
        <w:t>nas</w:t>
      </w:r>
      <w:r w:rsidRPr="000A3377">
        <w:rPr>
          <w:rFonts w:ascii="Arial" w:eastAsia="Times New Roman" w:hAnsi="Arial" w:cs="Arial"/>
          <w:color w:val="000000"/>
          <w:sz w:val="24"/>
          <w:szCs w:val="24"/>
        </w:rPr>
        <w:t xml:space="preserve"> mãos dos independentes, representa</w:t>
      </w:r>
      <w:r w:rsidR="006D5A2F">
        <w:rPr>
          <w:rFonts w:ascii="Arial" w:eastAsia="Times New Roman" w:hAnsi="Arial" w:cs="Arial"/>
          <w:color w:val="000000"/>
          <w:sz w:val="24"/>
          <w:szCs w:val="24"/>
        </w:rPr>
        <w:t>ndo</w:t>
      </w:r>
      <w:r w:rsidRPr="000A3377">
        <w:rPr>
          <w:rFonts w:ascii="Arial" w:eastAsia="Times New Roman" w:hAnsi="Arial" w:cs="Arial"/>
          <w:color w:val="000000"/>
          <w:sz w:val="24"/>
          <w:szCs w:val="24"/>
        </w:rPr>
        <w:t xml:space="preserve"> cerca de 25% do total vendido no país. </w:t>
      </w:r>
      <w:r>
        <w:rPr>
          <w:rFonts w:ascii="Arial" w:eastAsia="Times New Roman" w:hAnsi="Arial" w:cs="Arial"/>
          <w:color w:val="000000"/>
          <w:sz w:val="24"/>
          <w:szCs w:val="24"/>
        </w:rPr>
        <w:t>O estudo está disponível em</w:t>
      </w:r>
      <w:ins w:id="16" w:author="Diego Freitas Oliveira" w:date="2012-06-19T15:03:00Z">
        <w:r w:rsidR="008F0AA0">
          <w:rPr>
            <w:rFonts w:ascii="Arial" w:eastAsia="Times New Roman" w:hAnsi="Arial" w:cs="Arial"/>
            <w:color w:val="000000"/>
            <w:sz w:val="24"/>
            <w:szCs w:val="24"/>
          </w:rPr>
          <w:t>: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42946" w:rsidRPr="006D5A2F" w:rsidRDefault="00690797" w:rsidP="00442946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hyperlink r:id="rId11" w:history="1">
        <w:r w:rsidR="00442946" w:rsidRPr="006D5A2F">
          <w:rPr>
            <w:rStyle w:val="Hyperlink"/>
            <w:rFonts w:ascii="Arial" w:hAnsi="Arial" w:cs="Arial"/>
            <w:color w:val="000000" w:themeColor="text1"/>
            <w:sz w:val="18"/>
            <w:szCs w:val="18"/>
          </w:rPr>
          <w:t>http://www.biblioteca.sebrae.com.br/bds/BDS.nsf/C0AB6693C8A51634832574DC0046DA04/$File/NT0003908A.pdf</w:t>
        </w:r>
      </w:hyperlink>
      <w:ins w:id="17" w:author="Diego Freitas Oliveira" w:date="2012-06-19T15:04:00Z">
        <w:r w:rsidR="008F0AA0">
          <w:rPr>
            <w:rStyle w:val="Hyperlink"/>
            <w:rFonts w:ascii="Arial" w:hAnsi="Arial" w:cs="Arial"/>
            <w:color w:val="000000" w:themeColor="text1"/>
            <w:sz w:val="18"/>
            <w:szCs w:val="18"/>
          </w:rPr>
          <w:t>.</w:t>
        </w:r>
      </w:ins>
    </w:p>
    <w:p w:rsidR="00442946" w:rsidRPr="00E616ED" w:rsidRDefault="00442946" w:rsidP="00442946">
      <w:pPr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E616ED">
        <w:rPr>
          <w:rFonts w:ascii="Arial" w:eastAsia="Times New Roman" w:hAnsi="Arial" w:cs="Arial"/>
          <w:color w:val="000000"/>
          <w:sz w:val="24"/>
          <w:szCs w:val="24"/>
        </w:rPr>
        <w:t xml:space="preserve">Uma busca rápida no ambiente virtual não permitiu localizar informações mais específicas do segmento de música independente. Mas </w:t>
      </w:r>
      <w:r w:rsidRPr="00E616E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 ABMI - Associação Brasileira da Música Independente - </w:t>
      </w:r>
      <w:hyperlink r:id="rId12" w:history="1">
        <w:r w:rsidRPr="00E616ED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www.abmi.com.br</w:t>
        </w:r>
      </w:hyperlink>
      <w:r w:rsidRPr="00E616ED">
        <w:rPr>
          <w:rFonts w:ascii="Arial" w:hAnsi="Arial" w:cs="Arial"/>
          <w:color w:val="000000" w:themeColor="text1"/>
          <w:sz w:val="24"/>
          <w:szCs w:val="24"/>
        </w:rPr>
        <w:t>,</w:t>
      </w:r>
      <w:r w:rsidRPr="00E616E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fundada em 2002, informa em seu website que possui 112 associados, entre os 200 pequenos e médios selos/gravadoras existentes no país. </w:t>
      </w:r>
    </w:p>
    <w:p w:rsidR="00442946" w:rsidRPr="00B76EC1" w:rsidRDefault="00442946" w:rsidP="00442946">
      <w:pPr>
        <w:jc w:val="both"/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Nos últimos anos, o </w:t>
      </w:r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mercado de música no Brasil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assistiu</w:t>
      </w:r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del w:id="18" w:author="Diego Freitas Oliveira" w:date="2012-06-19T15:04:00Z">
        <w:r w:rsidRPr="00104DE7" w:rsidDel="00690797">
          <w:rPr>
            <w:rFonts w:ascii="Arial" w:eastAsia="Times New Roman" w:hAnsi="Arial" w:cs="Arial"/>
            <w:color w:val="000000" w:themeColor="text1"/>
            <w:sz w:val="24"/>
            <w:szCs w:val="24"/>
          </w:rPr>
          <w:delText>a</w:delText>
        </w:r>
      </w:del>
      <w:ins w:id="19" w:author="Diego Freitas Oliveira" w:date="2012-06-19T15:04:00Z">
        <w:r w:rsidR="00690797">
          <w:rPr>
            <w:rFonts w:ascii="Arial" w:eastAsia="Times New Roman" w:hAnsi="Arial" w:cs="Arial"/>
            <w:color w:val="000000" w:themeColor="text1"/>
            <w:sz w:val="24"/>
            <w:szCs w:val="24"/>
          </w:rPr>
          <w:t>à</w:t>
        </w:r>
      </w:ins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proliferação de festivais de música independente.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Com o objetivo </w:t>
      </w:r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>de organizar esse mercado em crescimento</w:t>
      </w:r>
      <w:ins w:id="20" w:author="Diego Freitas Oliveira" w:date="2012-06-19T15:05:00Z">
        <w:r w:rsidR="00690797">
          <w:rPr>
            <w:rFonts w:ascii="Arial" w:eastAsia="Times New Roman" w:hAnsi="Arial" w:cs="Arial"/>
            <w:color w:val="000000" w:themeColor="text1"/>
            <w:sz w:val="24"/>
            <w:szCs w:val="24"/>
          </w:rPr>
          <w:t>,</w:t>
        </w:r>
      </w:ins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surgiu a </w:t>
      </w:r>
      <w:proofErr w:type="spellStart"/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>Abrafin</w:t>
      </w:r>
      <w:proofErr w:type="spellEnd"/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(Associação Brasileira de Festivais Independentes), que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em 2011 contava com 43 f</w:t>
      </w:r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estivais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associados </w:t>
      </w:r>
      <w:r w:rsidRPr="008E4762">
        <w:rPr>
          <w:rFonts w:ascii="Arial" w:eastAsia="Times New Roman" w:hAnsi="Arial" w:cs="Arial"/>
          <w:color w:val="000000" w:themeColor="text1"/>
          <w:sz w:val="24"/>
          <w:szCs w:val="24"/>
        </w:rPr>
        <w:t>espalhados em todos os cantos do país.</w:t>
      </w:r>
      <w:r w:rsidRPr="00B76EC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>São</w:t>
      </w:r>
      <w:proofErr w:type="gramEnd"/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festivais deste tipo que têm representado importante papel na divulgação dos novos artistas, papel </w:t>
      </w:r>
      <w:del w:id="21" w:author="Diego Freitas Oliveira" w:date="2012-06-19T15:05:00Z">
        <w:r w:rsidRPr="00104DE7" w:rsidDel="00690797">
          <w:rPr>
            <w:rFonts w:ascii="Arial" w:eastAsia="Times New Roman" w:hAnsi="Arial" w:cs="Arial"/>
            <w:color w:val="000000" w:themeColor="text1"/>
            <w:sz w:val="24"/>
            <w:szCs w:val="24"/>
          </w:rPr>
          <w:delText xml:space="preserve">que </w:delText>
        </w:r>
      </w:del>
      <w:r w:rsidRPr="00104DE7">
        <w:rPr>
          <w:rFonts w:ascii="Arial" w:eastAsia="Times New Roman" w:hAnsi="Arial" w:cs="Arial"/>
          <w:color w:val="000000" w:themeColor="text1"/>
          <w:sz w:val="24"/>
          <w:szCs w:val="24"/>
        </w:rPr>
        <w:t>anteriormente assumido exclusivamente pelas gravadoras.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Porém, o sucesso pode acontecer por intermédio de muitos caminhos. A fórmula encontrada em Vitória (ES) foi uma cooperativa. </w:t>
      </w:r>
    </w:p>
    <w:p w:rsidR="00442946" w:rsidRPr="003D466E" w:rsidRDefault="00442946" w:rsidP="006D5A2F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3D466E">
        <w:rPr>
          <w:rFonts w:ascii="Arial" w:hAnsi="Arial" w:cs="Arial"/>
          <w:b/>
          <w:sz w:val="28"/>
          <w:szCs w:val="28"/>
        </w:rPr>
        <w:t>Cooperativa de Músicos: um caso de sucesso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No Estado do 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>Espírito Santo</w:t>
      </w:r>
      <w:ins w:id="22" w:author="Diego Freitas Oliveira" w:date="2012-06-19T15:05:00Z">
        <w:r w:rsidR="00690797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>
        <w:rPr>
          <w:rFonts w:ascii="Arial" w:eastAsia="Times New Roman" w:hAnsi="Arial" w:cs="Arial"/>
          <w:color w:val="000000"/>
          <w:sz w:val="24"/>
          <w:szCs w:val="24"/>
        </w:rPr>
        <w:t xml:space="preserve"> artistas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 montaram uma cooperativa para trabalhar em equipe. Com ajuda do </w:t>
      </w:r>
      <w:proofErr w:type="gramStart"/>
      <w:r w:rsidRPr="00BF6AE8">
        <w:rPr>
          <w:rFonts w:ascii="Arial" w:eastAsia="Times New Roman" w:hAnsi="Arial" w:cs="Arial"/>
          <w:color w:val="000000"/>
          <w:sz w:val="24"/>
          <w:szCs w:val="24"/>
        </w:rPr>
        <w:t>Sebrae</w:t>
      </w:r>
      <w:proofErr w:type="gramEnd"/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 e da</w:t>
      </w:r>
      <w:r w:rsidR="003D466E">
        <w:rPr>
          <w:rFonts w:ascii="Arial" w:eastAsia="Times New Roman" w:hAnsi="Arial" w:cs="Arial"/>
          <w:color w:val="000000"/>
          <w:sz w:val="24"/>
          <w:szCs w:val="24"/>
        </w:rPr>
        <w:t xml:space="preserve"> Secretaria Estadual de Cultura</w:t>
      </w:r>
      <w:ins w:id="23" w:author="Diego Freitas Oliveira" w:date="2012-06-19T15:05:00Z">
        <w:r w:rsidR="00690797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 os artistas do Espírito Santo aliam sucesso com dinheiro no bolso.</w:t>
      </w:r>
    </w:p>
    <w:p w:rsidR="00442946" w:rsidRDefault="003D466E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Ao todo</w:t>
      </w:r>
      <w:ins w:id="24" w:author="Diego Freitas Oliveira" w:date="2012-06-19T15:05:00Z">
        <w:r w:rsidR="00690797">
          <w:rPr>
            <w:rFonts w:ascii="Arial" w:eastAsia="Times New Roman" w:hAnsi="Arial" w:cs="Arial"/>
            <w:color w:val="000000"/>
            <w:sz w:val="24"/>
            <w:szCs w:val="24"/>
          </w:rPr>
          <w:t>,</w:t>
        </w:r>
      </w:ins>
      <w:r w:rsidR="00442946"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 50 artistas fundaram a Unimus, a cooperativa de música do Espírito Santo. A entidade nasceu para solucionar um problema de quem toca nos bares de Vitória: a falta de nota fiscal.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F6AE8">
        <w:rPr>
          <w:rFonts w:ascii="Arial" w:eastAsia="Times New Roman" w:hAnsi="Arial" w:cs="Arial"/>
          <w:color w:val="000000"/>
          <w:sz w:val="24"/>
          <w:szCs w:val="24"/>
        </w:rPr>
        <w:t>A cooperativa t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rabalha para 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>preencher a agenda dos músicos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e também 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criou um banco de dados com diversas oportunidades de trabalho. </w:t>
      </w:r>
      <w:r>
        <w:rPr>
          <w:rFonts w:ascii="Arial" w:eastAsia="Times New Roman" w:hAnsi="Arial" w:cs="Arial"/>
          <w:color w:val="000000"/>
          <w:sz w:val="24"/>
          <w:szCs w:val="24"/>
        </w:rPr>
        <w:t>U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>m site que reúne músicas e informações sobre vários artistas capixabas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divulga inclusive 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>quem não é cooperado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 O endereço é</w:t>
      </w:r>
      <w:r w:rsidRPr="00BF6AE8">
        <w:rPr>
          <w:rFonts w:ascii="Arial" w:eastAsia="Times New Roman" w:hAnsi="Arial"/>
          <w:color w:val="000000"/>
          <w:sz w:val="24"/>
          <w:szCs w:val="24"/>
        </w:rPr>
        <w:t> </w:t>
      </w:r>
      <w:hyperlink r:id="rId13" w:tgtFrame="_blank" w:history="1">
        <w:r w:rsidRPr="00BF6AE8">
          <w:rPr>
            <w:rFonts w:ascii="Arial" w:eastAsia="Times New Roman" w:hAnsi="Arial"/>
            <w:color w:val="000000"/>
            <w:sz w:val="24"/>
            <w:szCs w:val="24"/>
          </w:rPr>
          <w:t>www.musicaes.org.br</w:t>
        </w:r>
      </w:hyperlink>
      <w:r w:rsidRPr="00BF6AE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442946" w:rsidRDefault="00442946" w:rsidP="00442946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F6AE8">
        <w:rPr>
          <w:rFonts w:ascii="Arial" w:eastAsia="Times New Roman" w:hAnsi="Arial" w:cs="Arial"/>
          <w:color w:val="000000"/>
          <w:sz w:val="24"/>
          <w:szCs w:val="24"/>
        </w:rPr>
        <w:t xml:space="preserve">Desde 2008, o projeto música do Espírito Santo já levou mais de 100 artistas e técnicos para a Europa. Além dos shows mundo afora, o projeto fechou um contrato para 125 shows na região metropolitana de Vitória. </w:t>
      </w:r>
      <w:r w:rsidRPr="00F111B4">
        <w:rPr>
          <w:rFonts w:ascii="Arial" w:eastAsia="Times New Roman" w:hAnsi="Arial" w:cs="Arial"/>
          <w:color w:val="000000"/>
          <w:sz w:val="24"/>
          <w:szCs w:val="24"/>
        </w:rPr>
        <w:t xml:space="preserve">Para conhecer a </w:t>
      </w:r>
      <w:r>
        <w:rPr>
          <w:rFonts w:ascii="Arial" w:eastAsia="Times New Roman" w:hAnsi="Arial" w:cs="Arial"/>
          <w:color w:val="000000"/>
          <w:sz w:val="24"/>
          <w:szCs w:val="24"/>
        </w:rPr>
        <w:t>história na íntegra, use o link:</w:t>
      </w:r>
    </w:p>
    <w:p w:rsidR="00442946" w:rsidRDefault="00690797" w:rsidP="00442946">
      <w:pPr>
        <w:jc w:val="both"/>
      </w:pPr>
      <w:hyperlink r:id="rId14" w:history="1">
        <w:r w:rsidR="00442946" w:rsidRPr="00E616ED">
          <w:rPr>
            <w:rStyle w:val="Hyperlink"/>
            <w:rFonts w:ascii="Arial" w:hAnsi="Arial" w:cs="Arial"/>
            <w:color w:val="000000" w:themeColor="text1"/>
          </w:rPr>
          <w:t>http://www.sebrae.com.br/setor/cultura-e-entretenimento/acesse/casos-de-sucesso</w:t>
        </w:r>
      </w:hyperlink>
      <w:ins w:id="25" w:author="Diego Freitas Oliveira" w:date="2012-06-19T15:06:00Z">
        <w:r>
          <w:rPr>
            <w:rStyle w:val="Hyperlink"/>
            <w:rFonts w:ascii="Arial" w:hAnsi="Arial" w:cs="Arial"/>
            <w:color w:val="000000" w:themeColor="text1"/>
          </w:rPr>
          <w:t>.</w:t>
        </w:r>
      </w:ins>
    </w:p>
    <w:p w:rsidR="003D466E" w:rsidRPr="00E616ED" w:rsidRDefault="003D466E" w:rsidP="00442946">
      <w:pPr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442946" w:rsidRPr="003D466E" w:rsidRDefault="003D466E" w:rsidP="003D466E">
      <w:pPr>
        <w:rPr>
          <w:rFonts w:ascii="Arial" w:hAnsi="Arial" w:cs="Arial"/>
          <w:b/>
          <w:sz w:val="28"/>
          <w:szCs w:val="40"/>
        </w:rPr>
      </w:pPr>
      <w:r w:rsidRPr="003D466E">
        <w:rPr>
          <w:rFonts w:ascii="Arial" w:hAnsi="Arial" w:cs="Arial"/>
          <w:b/>
          <w:sz w:val="28"/>
          <w:szCs w:val="40"/>
        </w:rPr>
        <w:t>PEQUENOS PRODUTORES DE FLORES TÊM MOMENTO PROPÍCIO PARA CRESCIMENTO</w:t>
      </w:r>
    </w:p>
    <w:p w:rsidR="00442946" w:rsidRPr="00874FDD" w:rsidRDefault="006E2F77" w:rsidP="006E2F77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Entre oportunidades e desafios, o Ceará se destaca como mercado produtor de floricultura. </w:t>
      </w:r>
      <w:r w:rsidR="00874FDD" w:rsidRPr="00874FDD">
        <w:rPr>
          <w:rFonts w:ascii="Arial" w:hAnsi="Arial" w:cs="Arial"/>
          <w:i/>
          <w:sz w:val="24"/>
          <w:szCs w:val="24"/>
        </w:rPr>
        <w:t xml:space="preserve"> </w:t>
      </w:r>
      <w:r w:rsidRPr="00874FDD">
        <w:rPr>
          <w:rFonts w:ascii="Arial" w:hAnsi="Arial" w:cs="Arial"/>
          <w:i/>
          <w:sz w:val="24"/>
          <w:szCs w:val="24"/>
        </w:rPr>
        <w:t xml:space="preserve">O mercado é promissor, tanto no cenário interno quanto no </w:t>
      </w:r>
      <w:del w:id="26" w:author="Diego Freitas Oliveira" w:date="2012-06-19T15:07:00Z">
        <w:r w:rsidRPr="00874FDD" w:rsidDel="00690797">
          <w:rPr>
            <w:rFonts w:ascii="Arial" w:hAnsi="Arial" w:cs="Arial"/>
            <w:i/>
            <w:sz w:val="24"/>
            <w:szCs w:val="24"/>
          </w:rPr>
          <w:delText xml:space="preserve">cenário </w:delText>
        </w:r>
      </w:del>
      <w:r w:rsidRPr="00874FDD">
        <w:rPr>
          <w:rFonts w:ascii="Arial" w:hAnsi="Arial" w:cs="Arial"/>
          <w:i/>
          <w:sz w:val="24"/>
          <w:szCs w:val="24"/>
        </w:rPr>
        <w:t>externo</w:t>
      </w:r>
      <w:r>
        <w:rPr>
          <w:rFonts w:ascii="Arial" w:hAnsi="Arial" w:cs="Arial"/>
          <w:i/>
          <w:sz w:val="24"/>
          <w:szCs w:val="24"/>
        </w:rPr>
        <w:t>.</w:t>
      </w:r>
      <w:r w:rsidR="009C68D4">
        <w:rPr>
          <w:rFonts w:ascii="Arial" w:hAnsi="Arial" w:cs="Arial"/>
          <w:i/>
          <w:sz w:val="24"/>
          <w:szCs w:val="24"/>
        </w:rPr>
        <w:t xml:space="preserve"> Estudos do Sebrae orientam os empreendedores do setor. </w:t>
      </w:r>
    </w:p>
    <w:p w:rsidR="006D5A2F" w:rsidRDefault="003C660A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 </w:t>
      </w:r>
      <w:r w:rsidR="00442946" w:rsidRPr="00442946">
        <w:rPr>
          <w:rFonts w:ascii="Arial" w:hAnsi="Arial" w:cs="Arial"/>
          <w:sz w:val="24"/>
          <w:szCs w:val="24"/>
        </w:rPr>
        <w:t xml:space="preserve">mercado brasileiro de flores e plantas ornamentais registrou crescimento de cerca de 10% nos últimos cinco anos e a chegada dos grandes eventos esportivos só </w:t>
      </w:r>
      <w:r w:rsidR="006D5A2F">
        <w:rPr>
          <w:rFonts w:ascii="Arial" w:hAnsi="Arial" w:cs="Arial"/>
          <w:sz w:val="24"/>
          <w:szCs w:val="24"/>
        </w:rPr>
        <w:t>aumentará</w:t>
      </w:r>
      <w:r w:rsidR="00442946" w:rsidRPr="00442946">
        <w:rPr>
          <w:rFonts w:ascii="Arial" w:hAnsi="Arial" w:cs="Arial"/>
          <w:sz w:val="24"/>
          <w:szCs w:val="24"/>
        </w:rPr>
        <w:t xml:space="preserve"> a demanda p</w:t>
      </w:r>
      <w:r w:rsidR="006D5A2F">
        <w:rPr>
          <w:rFonts w:ascii="Arial" w:hAnsi="Arial" w:cs="Arial"/>
          <w:sz w:val="24"/>
          <w:szCs w:val="24"/>
        </w:rPr>
        <w:t>ara</w:t>
      </w:r>
      <w:r w:rsidR="00442946" w:rsidRPr="00442946">
        <w:rPr>
          <w:rFonts w:ascii="Arial" w:hAnsi="Arial" w:cs="Arial"/>
          <w:sz w:val="24"/>
          <w:szCs w:val="24"/>
        </w:rPr>
        <w:t xml:space="preserve"> esse produto. </w:t>
      </w:r>
    </w:p>
    <w:p w:rsidR="003C660A" w:rsidRDefault="003C660A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os grandes impulsionadores do aquecimento do setor</w:t>
      </w:r>
      <w:ins w:id="27" w:author="Diego Freitas Oliveira" w:date="2012-06-19T15:07:00Z">
        <w:r w:rsidR="00690797">
          <w:rPr>
            <w:rFonts w:ascii="Arial" w:hAnsi="Arial" w:cs="Arial"/>
            <w:sz w:val="24"/>
            <w:szCs w:val="24"/>
          </w:rPr>
          <w:t>,</w:t>
        </w:r>
      </w:ins>
      <w:r>
        <w:rPr>
          <w:rFonts w:ascii="Arial" w:hAnsi="Arial" w:cs="Arial"/>
          <w:sz w:val="24"/>
          <w:szCs w:val="24"/>
        </w:rPr>
        <w:t xml:space="preserve"> está a</w:t>
      </w:r>
      <w:r w:rsidR="00442946" w:rsidRPr="00442946">
        <w:rPr>
          <w:rFonts w:ascii="Arial" w:hAnsi="Arial" w:cs="Arial"/>
          <w:sz w:val="24"/>
          <w:szCs w:val="24"/>
        </w:rPr>
        <w:t xml:space="preserve"> construção civil, </w:t>
      </w:r>
      <w:r>
        <w:rPr>
          <w:rFonts w:ascii="Arial" w:hAnsi="Arial" w:cs="Arial"/>
          <w:sz w:val="24"/>
          <w:szCs w:val="24"/>
        </w:rPr>
        <w:t xml:space="preserve">com os projetos de paisagismo para as obras de infraestrutura que estão sendo realizadas na cidade </w:t>
      </w:r>
      <w:r w:rsidR="006E2F77">
        <w:rPr>
          <w:rFonts w:ascii="Arial" w:hAnsi="Arial" w:cs="Arial"/>
          <w:sz w:val="24"/>
          <w:szCs w:val="24"/>
        </w:rPr>
        <w:t>por c</w:t>
      </w:r>
      <w:r w:rsidR="003D466E">
        <w:rPr>
          <w:rFonts w:ascii="Arial" w:hAnsi="Arial" w:cs="Arial"/>
          <w:sz w:val="24"/>
          <w:szCs w:val="24"/>
        </w:rPr>
        <w:t xml:space="preserve">ausa da Copa do Mundo </w:t>
      </w:r>
      <w:proofErr w:type="gramStart"/>
      <w:r w:rsidR="003D466E">
        <w:rPr>
          <w:rFonts w:ascii="Arial" w:hAnsi="Arial" w:cs="Arial"/>
          <w:sz w:val="24"/>
          <w:szCs w:val="24"/>
        </w:rPr>
        <w:t>Fifa</w:t>
      </w:r>
      <w:proofErr w:type="gramEnd"/>
      <w:r w:rsidR="003D466E">
        <w:rPr>
          <w:rFonts w:ascii="Arial" w:hAnsi="Arial" w:cs="Arial"/>
          <w:sz w:val="24"/>
          <w:szCs w:val="24"/>
        </w:rPr>
        <w:t xml:space="preserve"> 2014</w:t>
      </w:r>
      <w:r w:rsidR="006E2F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r w:rsidR="006E2F77">
        <w:rPr>
          <w:rFonts w:ascii="Arial" w:hAnsi="Arial" w:cs="Arial"/>
          <w:sz w:val="24"/>
          <w:szCs w:val="24"/>
        </w:rPr>
        <w:t>da</w:t>
      </w:r>
      <w:r w:rsidR="00442946" w:rsidRPr="00442946">
        <w:rPr>
          <w:rFonts w:ascii="Arial" w:hAnsi="Arial" w:cs="Arial"/>
          <w:sz w:val="24"/>
          <w:szCs w:val="24"/>
        </w:rPr>
        <w:t xml:space="preserve"> ampliação </w:t>
      </w:r>
      <w:r w:rsidR="003D466E">
        <w:rPr>
          <w:rFonts w:ascii="Arial" w:hAnsi="Arial" w:cs="Arial"/>
          <w:sz w:val="24"/>
          <w:szCs w:val="24"/>
        </w:rPr>
        <w:t xml:space="preserve">de </w:t>
      </w:r>
      <w:r w:rsidR="00442946" w:rsidRPr="00442946">
        <w:rPr>
          <w:rFonts w:ascii="Arial" w:hAnsi="Arial" w:cs="Arial"/>
          <w:sz w:val="24"/>
          <w:szCs w:val="24"/>
        </w:rPr>
        <w:t>condomínios fechados</w:t>
      </w:r>
      <w:r w:rsidR="006E2F77">
        <w:rPr>
          <w:rFonts w:ascii="Arial" w:hAnsi="Arial" w:cs="Arial"/>
          <w:sz w:val="24"/>
          <w:szCs w:val="24"/>
        </w:rPr>
        <w:t xml:space="preserve"> para moradias</w:t>
      </w:r>
      <w:r>
        <w:rPr>
          <w:rFonts w:ascii="Arial" w:hAnsi="Arial" w:cs="Arial"/>
          <w:sz w:val="24"/>
          <w:szCs w:val="24"/>
        </w:rPr>
        <w:t>.</w:t>
      </w:r>
    </w:p>
    <w:p w:rsidR="00442946" w:rsidRPr="00442946" w:rsidRDefault="003C660A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</w:t>
      </w:r>
      <w:r w:rsidR="00442946" w:rsidRPr="00442946">
        <w:rPr>
          <w:rFonts w:ascii="Arial" w:hAnsi="Arial" w:cs="Arial"/>
          <w:sz w:val="24"/>
          <w:szCs w:val="24"/>
        </w:rPr>
        <w:t>consumidor final de flores</w:t>
      </w:r>
      <w:r>
        <w:rPr>
          <w:rFonts w:ascii="Arial" w:hAnsi="Arial" w:cs="Arial"/>
          <w:sz w:val="24"/>
          <w:szCs w:val="24"/>
        </w:rPr>
        <w:t xml:space="preserve"> também oferece excelentes</w:t>
      </w:r>
      <w:r w:rsidR="00442946" w:rsidRPr="00442946">
        <w:rPr>
          <w:rFonts w:ascii="Arial" w:hAnsi="Arial" w:cs="Arial"/>
          <w:sz w:val="24"/>
          <w:szCs w:val="24"/>
        </w:rPr>
        <w:t xml:space="preserve"> perspectivas</w:t>
      </w:r>
      <w:r>
        <w:rPr>
          <w:rFonts w:ascii="Arial" w:hAnsi="Arial" w:cs="Arial"/>
          <w:sz w:val="24"/>
          <w:szCs w:val="24"/>
        </w:rPr>
        <w:t xml:space="preserve">. No Brasil, o </w:t>
      </w:r>
      <w:r w:rsidR="00442946" w:rsidRPr="00442946">
        <w:rPr>
          <w:rFonts w:ascii="Arial" w:hAnsi="Arial" w:cs="Arial"/>
          <w:sz w:val="24"/>
          <w:szCs w:val="24"/>
        </w:rPr>
        <w:t>potencial de crescimento</w:t>
      </w:r>
      <w:r>
        <w:rPr>
          <w:rFonts w:ascii="Arial" w:hAnsi="Arial" w:cs="Arial"/>
          <w:sz w:val="24"/>
          <w:szCs w:val="24"/>
        </w:rPr>
        <w:t xml:space="preserve"> ainda é grande</w:t>
      </w:r>
      <w:ins w:id="28" w:author="Diego Freitas Oliveira" w:date="2012-06-19T15:08:00Z">
        <w:r w:rsidR="00690797">
          <w:rPr>
            <w:rFonts w:ascii="Arial" w:hAnsi="Arial" w:cs="Arial"/>
            <w:sz w:val="24"/>
            <w:szCs w:val="24"/>
          </w:rPr>
          <w:t>,</w:t>
        </w:r>
      </w:ins>
      <w:r w:rsidR="00442946" w:rsidRPr="00442946">
        <w:rPr>
          <w:rFonts w:ascii="Arial" w:hAnsi="Arial" w:cs="Arial"/>
          <w:sz w:val="24"/>
          <w:szCs w:val="24"/>
        </w:rPr>
        <w:t xml:space="preserve"> já que em 2010 o brasileiro consumia</w:t>
      </w:r>
      <w:r>
        <w:rPr>
          <w:rFonts w:ascii="Arial" w:hAnsi="Arial" w:cs="Arial"/>
          <w:sz w:val="24"/>
          <w:szCs w:val="24"/>
        </w:rPr>
        <w:t xml:space="preserve">, em média, </w:t>
      </w:r>
      <w:r w:rsidR="00442946" w:rsidRPr="00442946">
        <w:rPr>
          <w:rFonts w:ascii="Arial" w:hAnsi="Arial" w:cs="Arial"/>
          <w:sz w:val="24"/>
          <w:szCs w:val="24"/>
        </w:rPr>
        <w:t>menos de U$ 11 per capita/ano de flores</w:t>
      </w:r>
      <w:r>
        <w:rPr>
          <w:rFonts w:ascii="Arial" w:hAnsi="Arial" w:cs="Arial"/>
          <w:sz w:val="24"/>
          <w:szCs w:val="24"/>
        </w:rPr>
        <w:t xml:space="preserve">. Na comparação com o consumo </w:t>
      </w:r>
      <w:r w:rsidR="00442946" w:rsidRPr="00442946">
        <w:rPr>
          <w:rFonts w:ascii="Arial" w:hAnsi="Arial" w:cs="Arial"/>
          <w:sz w:val="24"/>
          <w:szCs w:val="24"/>
        </w:rPr>
        <w:t>europeu</w:t>
      </w:r>
      <w:r>
        <w:rPr>
          <w:rFonts w:ascii="Arial" w:hAnsi="Arial" w:cs="Arial"/>
          <w:sz w:val="24"/>
          <w:szCs w:val="24"/>
        </w:rPr>
        <w:t xml:space="preserve">, a </w:t>
      </w:r>
      <w:r w:rsidR="00442946" w:rsidRPr="00442946">
        <w:rPr>
          <w:rFonts w:ascii="Arial" w:hAnsi="Arial" w:cs="Arial"/>
          <w:sz w:val="24"/>
          <w:szCs w:val="24"/>
        </w:rPr>
        <w:t xml:space="preserve">média </w:t>
      </w:r>
      <w:r w:rsidR="003D466E">
        <w:rPr>
          <w:rFonts w:ascii="Arial" w:hAnsi="Arial" w:cs="Arial"/>
          <w:sz w:val="24"/>
          <w:szCs w:val="24"/>
        </w:rPr>
        <w:t>está</w:t>
      </w:r>
      <w:r>
        <w:rPr>
          <w:rFonts w:ascii="Arial" w:hAnsi="Arial" w:cs="Arial"/>
          <w:sz w:val="24"/>
          <w:szCs w:val="24"/>
        </w:rPr>
        <w:t xml:space="preserve"> </w:t>
      </w:r>
      <w:r w:rsidR="00442946" w:rsidRPr="00442946">
        <w:rPr>
          <w:rFonts w:ascii="Arial" w:hAnsi="Arial" w:cs="Arial"/>
          <w:sz w:val="24"/>
          <w:szCs w:val="24"/>
        </w:rPr>
        <w:t>entre U$ 70 a U$ 100 per capita/ano.</w:t>
      </w:r>
    </w:p>
    <w:p w:rsidR="00442946" w:rsidRPr="00442946" w:rsidRDefault="003C660A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</w:t>
      </w:r>
      <w:r w:rsidR="00442946" w:rsidRPr="00442946">
        <w:rPr>
          <w:rFonts w:ascii="Arial" w:hAnsi="Arial" w:cs="Arial"/>
          <w:sz w:val="24"/>
          <w:szCs w:val="24"/>
        </w:rPr>
        <w:t xml:space="preserve"> Fortaleza</w:t>
      </w:r>
      <w:ins w:id="29" w:author="Diego Freitas Oliveira" w:date="2012-06-19T15:08:00Z">
        <w:r w:rsidR="00690797">
          <w:rPr>
            <w:rFonts w:ascii="Arial" w:hAnsi="Arial" w:cs="Arial"/>
            <w:sz w:val="24"/>
            <w:szCs w:val="24"/>
          </w:rPr>
          <w:t>,</w:t>
        </w:r>
      </w:ins>
      <w:r w:rsidR="00442946" w:rsidRPr="00442946">
        <w:rPr>
          <w:rFonts w:ascii="Arial" w:hAnsi="Arial" w:cs="Arial"/>
          <w:sz w:val="24"/>
          <w:szCs w:val="24"/>
        </w:rPr>
        <w:t xml:space="preserve"> a movimentação</w:t>
      </w:r>
      <w:ins w:id="30" w:author="Diego Freitas Oliveira" w:date="2012-06-19T15:08:00Z">
        <w:r w:rsidR="00690797">
          <w:rPr>
            <w:rFonts w:ascii="Arial" w:hAnsi="Arial" w:cs="Arial"/>
            <w:sz w:val="24"/>
            <w:szCs w:val="24"/>
          </w:rPr>
          <w:t>,</w:t>
        </w:r>
      </w:ins>
      <w:r w:rsidR="00442946" w:rsidRPr="00442946">
        <w:rPr>
          <w:rFonts w:ascii="Arial" w:hAnsi="Arial" w:cs="Arial"/>
          <w:sz w:val="24"/>
          <w:szCs w:val="24"/>
        </w:rPr>
        <w:t xml:space="preserve"> visando </w:t>
      </w:r>
      <w:ins w:id="31" w:author="Diego Freitas Oliveira" w:date="2012-06-19T15:08:00Z">
        <w:r w:rsidR="00690797">
          <w:rPr>
            <w:rFonts w:ascii="Arial" w:hAnsi="Arial" w:cs="Arial"/>
            <w:sz w:val="24"/>
            <w:szCs w:val="24"/>
          </w:rPr>
          <w:t xml:space="preserve">a </w:t>
        </w:r>
      </w:ins>
      <w:r w:rsidR="00442946" w:rsidRPr="00442946">
        <w:rPr>
          <w:rFonts w:ascii="Arial" w:hAnsi="Arial" w:cs="Arial"/>
          <w:sz w:val="24"/>
          <w:szCs w:val="24"/>
        </w:rPr>
        <w:t>aproveitar as boas perspectivas</w:t>
      </w:r>
      <w:ins w:id="32" w:author="Diego Freitas Oliveira" w:date="2012-06-19T15:08:00Z">
        <w:r w:rsidR="00690797">
          <w:rPr>
            <w:rFonts w:ascii="Arial" w:hAnsi="Arial" w:cs="Arial"/>
            <w:sz w:val="24"/>
            <w:szCs w:val="24"/>
          </w:rPr>
          <w:t>,</w:t>
        </w:r>
      </w:ins>
      <w:r w:rsidR="00442946" w:rsidRPr="00442946">
        <w:rPr>
          <w:rFonts w:ascii="Arial" w:hAnsi="Arial" w:cs="Arial"/>
          <w:sz w:val="24"/>
          <w:szCs w:val="24"/>
        </w:rPr>
        <w:t xml:space="preserve"> já começou</w:t>
      </w:r>
      <w:r w:rsidR="00055916">
        <w:rPr>
          <w:rFonts w:ascii="Arial" w:hAnsi="Arial" w:cs="Arial"/>
          <w:sz w:val="24"/>
          <w:szCs w:val="24"/>
        </w:rPr>
        <w:t xml:space="preserve"> e os pequenos produtores tê</w:t>
      </w:r>
      <w:r w:rsidR="00442946" w:rsidRPr="00442946">
        <w:rPr>
          <w:rFonts w:ascii="Arial" w:hAnsi="Arial" w:cs="Arial"/>
          <w:sz w:val="24"/>
          <w:szCs w:val="24"/>
        </w:rPr>
        <w:t xml:space="preserve">m um momento propício para crescer. </w:t>
      </w:r>
    </w:p>
    <w:p w:rsidR="00442946" w:rsidRPr="00442946" w:rsidRDefault="00E66053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42946" w:rsidRPr="00442946">
        <w:rPr>
          <w:rFonts w:ascii="Arial" w:hAnsi="Arial" w:cs="Arial"/>
          <w:sz w:val="24"/>
          <w:szCs w:val="24"/>
        </w:rPr>
        <w:t>ma das estratégias que está sendo adotada é a produção de plantas de vaso</w:t>
      </w:r>
      <w:r w:rsidR="003D466E">
        <w:rPr>
          <w:rFonts w:ascii="Arial" w:hAnsi="Arial" w:cs="Arial"/>
          <w:sz w:val="24"/>
          <w:szCs w:val="24"/>
        </w:rPr>
        <w:t>,</w:t>
      </w:r>
      <w:r w:rsidR="006D5A2F">
        <w:rPr>
          <w:rFonts w:ascii="Arial" w:hAnsi="Arial" w:cs="Arial"/>
          <w:sz w:val="24"/>
          <w:szCs w:val="24"/>
        </w:rPr>
        <w:t xml:space="preserve"> </w:t>
      </w:r>
      <w:r w:rsidR="003D466E">
        <w:rPr>
          <w:rFonts w:ascii="Arial" w:hAnsi="Arial" w:cs="Arial"/>
          <w:sz w:val="24"/>
          <w:szCs w:val="24"/>
        </w:rPr>
        <w:t>t</w:t>
      </w:r>
      <w:r w:rsidR="00442946" w:rsidRPr="00442946">
        <w:rPr>
          <w:rFonts w:ascii="Arial" w:hAnsi="Arial" w:cs="Arial"/>
          <w:sz w:val="24"/>
          <w:szCs w:val="24"/>
        </w:rPr>
        <w:t xml:space="preserve">ipo de produção </w:t>
      </w:r>
      <w:r w:rsidR="006D5A2F">
        <w:rPr>
          <w:rFonts w:ascii="Arial" w:hAnsi="Arial" w:cs="Arial"/>
          <w:sz w:val="24"/>
          <w:szCs w:val="24"/>
        </w:rPr>
        <w:t xml:space="preserve">que </w:t>
      </w:r>
      <w:r w:rsidR="00442946" w:rsidRPr="00442946">
        <w:rPr>
          <w:rFonts w:ascii="Arial" w:hAnsi="Arial" w:cs="Arial"/>
          <w:sz w:val="24"/>
          <w:szCs w:val="24"/>
        </w:rPr>
        <w:t xml:space="preserve">amplia as oportunidades para os pequenos produtos e pode ser feita, inclusive, na agricultura familiar. </w:t>
      </w:r>
    </w:p>
    <w:p w:rsidR="00442946" w:rsidRPr="00442946" w:rsidRDefault="00E66053" w:rsidP="006E2F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2946" w:rsidRPr="00442946">
        <w:rPr>
          <w:rFonts w:ascii="Arial" w:hAnsi="Arial" w:cs="Arial"/>
          <w:sz w:val="24"/>
          <w:szCs w:val="24"/>
        </w:rPr>
        <w:t xml:space="preserve"> produção de folhagens também será mais incentivada</w:t>
      </w:r>
      <w:r w:rsidR="003C660A">
        <w:rPr>
          <w:rFonts w:ascii="Arial" w:hAnsi="Arial" w:cs="Arial"/>
          <w:sz w:val="24"/>
          <w:szCs w:val="24"/>
        </w:rPr>
        <w:t>,</w:t>
      </w:r>
      <w:r w:rsidR="00442946" w:rsidRPr="00442946">
        <w:rPr>
          <w:rFonts w:ascii="Arial" w:hAnsi="Arial" w:cs="Arial"/>
          <w:sz w:val="24"/>
          <w:szCs w:val="24"/>
        </w:rPr>
        <w:t xml:space="preserve"> devido ao seu menor custo de produção</w:t>
      </w:r>
      <w:r>
        <w:rPr>
          <w:rFonts w:ascii="Arial" w:hAnsi="Arial" w:cs="Arial"/>
          <w:sz w:val="24"/>
          <w:szCs w:val="24"/>
        </w:rPr>
        <w:t xml:space="preserve">, ampliando </w:t>
      </w:r>
      <w:r w:rsidR="003C660A">
        <w:rPr>
          <w:rFonts w:ascii="Arial" w:hAnsi="Arial" w:cs="Arial"/>
          <w:sz w:val="24"/>
          <w:szCs w:val="24"/>
        </w:rPr>
        <w:t>a</w:t>
      </w:r>
      <w:r w:rsidR="00442946" w:rsidRPr="00442946">
        <w:rPr>
          <w:rFonts w:ascii="Arial" w:hAnsi="Arial" w:cs="Arial"/>
          <w:sz w:val="24"/>
          <w:szCs w:val="24"/>
        </w:rPr>
        <w:t xml:space="preserve"> possibilidade de inserção dos pequenos produtores no seu cultivo.</w:t>
      </w:r>
    </w:p>
    <w:p w:rsidR="0053515B" w:rsidRPr="006E2F77" w:rsidRDefault="0053515B" w:rsidP="006E2F77">
      <w:pPr>
        <w:jc w:val="both"/>
        <w:rPr>
          <w:rFonts w:ascii="Arial" w:hAnsi="Arial" w:cs="Arial"/>
          <w:sz w:val="24"/>
          <w:szCs w:val="24"/>
        </w:rPr>
      </w:pPr>
      <w:r w:rsidRPr="006E2F77">
        <w:rPr>
          <w:sz w:val="24"/>
          <w:szCs w:val="24"/>
        </w:rPr>
        <w:t xml:space="preserve">A </w:t>
      </w:r>
      <w:r w:rsidRPr="006E2F77">
        <w:rPr>
          <w:rFonts w:ascii="Arial" w:hAnsi="Arial" w:cs="Arial"/>
          <w:sz w:val="24"/>
          <w:szCs w:val="24"/>
        </w:rPr>
        <w:t>atividade no Ceará é um negócio com receitas estimadas em US$ 15 milhões</w:t>
      </w:r>
      <w:ins w:id="33" w:author="Diego Freitas Oliveira" w:date="2012-06-19T15:09:00Z">
        <w:r w:rsidR="00690797">
          <w:rPr>
            <w:rFonts w:ascii="Arial" w:hAnsi="Arial" w:cs="Arial"/>
            <w:sz w:val="24"/>
            <w:szCs w:val="24"/>
          </w:rPr>
          <w:t xml:space="preserve">. </w:t>
        </w:r>
      </w:ins>
      <w:del w:id="34" w:author="Diego Freitas Oliveira" w:date="2012-06-19T15:09:00Z">
        <w:r w:rsidRPr="006E2F77" w:rsidDel="00690797">
          <w:rPr>
            <w:rFonts w:ascii="Arial" w:hAnsi="Arial" w:cs="Arial"/>
            <w:sz w:val="24"/>
            <w:szCs w:val="24"/>
          </w:rPr>
          <w:delText xml:space="preserve"> e </w:delText>
        </w:r>
      </w:del>
      <w:ins w:id="35" w:author="Diego Freitas Oliveira" w:date="2012-06-19T15:09:00Z">
        <w:r w:rsidR="00690797">
          <w:rPr>
            <w:rFonts w:ascii="Arial" w:hAnsi="Arial" w:cs="Arial"/>
            <w:sz w:val="24"/>
            <w:szCs w:val="24"/>
          </w:rPr>
          <w:t>O</w:t>
        </w:r>
      </w:ins>
      <w:del w:id="36" w:author="Diego Freitas Oliveira" w:date="2012-06-19T15:09:00Z">
        <w:r w:rsidRPr="006E2F77" w:rsidDel="00690797">
          <w:rPr>
            <w:rFonts w:ascii="Arial" w:hAnsi="Arial" w:cs="Arial"/>
            <w:sz w:val="24"/>
            <w:szCs w:val="24"/>
          </w:rPr>
          <w:delText>o</w:delText>
        </w:r>
      </w:del>
      <w:r w:rsidRPr="006E2F77">
        <w:rPr>
          <w:rFonts w:ascii="Arial" w:hAnsi="Arial" w:cs="Arial"/>
          <w:sz w:val="24"/>
          <w:szCs w:val="24"/>
        </w:rPr>
        <w:t xml:space="preserve"> Estado é o primeiro do Brasil em exportação de rosas e flores tropicais. Além disso, é o segundo maior exportador de flores de corte e bulbos.</w:t>
      </w:r>
    </w:p>
    <w:p w:rsidR="0053515B" w:rsidRPr="006E2F77" w:rsidRDefault="0053515B" w:rsidP="006E2F77">
      <w:pPr>
        <w:jc w:val="both"/>
        <w:rPr>
          <w:rFonts w:ascii="Arial" w:hAnsi="Arial" w:cs="Arial"/>
          <w:sz w:val="24"/>
          <w:szCs w:val="24"/>
        </w:rPr>
      </w:pPr>
      <w:r w:rsidRPr="006E2F77">
        <w:rPr>
          <w:rFonts w:ascii="Arial" w:hAnsi="Arial" w:cs="Arial"/>
          <w:sz w:val="24"/>
          <w:szCs w:val="24"/>
        </w:rPr>
        <w:t>As exportações dos produtos da floricultura, de</w:t>
      </w:r>
      <w:del w:id="37" w:author="Diego Freitas Oliveira" w:date="2012-06-19T15:09:00Z">
        <w:r w:rsidRPr="006E2F77" w:rsidDel="00690797">
          <w:rPr>
            <w:rFonts w:ascii="Arial" w:hAnsi="Arial" w:cs="Arial"/>
            <w:sz w:val="24"/>
            <w:szCs w:val="24"/>
          </w:rPr>
          <w:delText>sde</w:delText>
        </w:r>
      </w:del>
      <w:r w:rsidRPr="006E2F77">
        <w:rPr>
          <w:rFonts w:ascii="Arial" w:hAnsi="Arial" w:cs="Arial"/>
          <w:sz w:val="24"/>
          <w:szCs w:val="24"/>
        </w:rPr>
        <w:t xml:space="preserve"> janeiro a</w:t>
      </w:r>
      <w:del w:id="38" w:author="Diego Freitas Oliveira" w:date="2012-06-19T15:09:00Z">
        <w:r w:rsidRPr="006E2F77" w:rsidDel="00690797">
          <w:rPr>
            <w:rFonts w:ascii="Arial" w:hAnsi="Arial" w:cs="Arial"/>
            <w:sz w:val="24"/>
            <w:szCs w:val="24"/>
          </w:rPr>
          <w:delText>té</w:delText>
        </w:r>
      </w:del>
      <w:r w:rsidRPr="006E2F77">
        <w:rPr>
          <w:rFonts w:ascii="Arial" w:hAnsi="Arial" w:cs="Arial"/>
          <w:sz w:val="24"/>
          <w:szCs w:val="24"/>
        </w:rPr>
        <w:t xml:space="preserve"> outubro de 2011, somaram US$ 4,6 milhões</w:t>
      </w:r>
      <w:ins w:id="39" w:author="Diego Freitas Oliveira" w:date="2012-06-19T15:09:00Z">
        <w:r w:rsidR="00690797">
          <w:rPr>
            <w:rFonts w:ascii="Arial" w:hAnsi="Arial" w:cs="Arial"/>
            <w:sz w:val="24"/>
            <w:szCs w:val="24"/>
          </w:rPr>
          <w:t>,</w:t>
        </w:r>
      </w:ins>
      <w:r w:rsidRPr="006E2F77">
        <w:rPr>
          <w:rFonts w:ascii="Arial" w:hAnsi="Arial" w:cs="Arial"/>
          <w:sz w:val="24"/>
          <w:szCs w:val="24"/>
        </w:rPr>
        <w:t xml:space="preserve"> com aumento de 60,7% quando comparado ao mesmo período de 2010</w:t>
      </w:r>
      <w:ins w:id="40" w:author="Diego Freitas Oliveira" w:date="2012-06-19T15:09:00Z">
        <w:r w:rsidR="00690797">
          <w:rPr>
            <w:rFonts w:ascii="Arial" w:hAnsi="Arial" w:cs="Arial"/>
            <w:sz w:val="24"/>
            <w:szCs w:val="24"/>
          </w:rPr>
          <w:t>, quando</w:t>
        </w:r>
      </w:ins>
      <w:del w:id="41" w:author="Diego Freitas Oliveira" w:date="2012-06-19T15:10:00Z">
        <w:r w:rsidRPr="006E2F77" w:rsidDel="00690797">
          <w:rPr>
            <w:rFonts w:ascii="Arial" w:hAnsi="Arial" w:cs="Arial"/>
            <w:sz w:val="24"/>
            <w:szCs w:val="24"/>
          </w:rPr>
          <w:delText xml:space="preserve">. Período em </w:delText>
        </w:r>
        <w:r w:rsidR="00247D07" w:rsidDel="00690797">
          <w:rPr>
            <w:rFonts w:ascii="Arial" w:hAnsi="Arial" w:cs="Arial"/>
            <w:sz w:val="24"/>
            <w:szCs w:val="24"/>
          </w:rPr>
          <w:delText>que</w:delText>
        </w:r>
      </w:del>
      <w:r w:rsidR="00247D07">
        <w:rPr>
          <w:rFonts w:ascii="Arial" w:hAnsi="Arial" w:cs="Arial"/>
          <w:sz w:val="24"/>
          <w:szCs w:val="24"/>
        </w:rPr>
        <w:t xml:space="preserve"> </w:t>
      </w:r>
      <w:r w:rsidRPr="006E2F77">
        <w:rPr>
          <w:rFonts w:ascii="Arial" w:hAnsi="Arial" w:cs="Arial"/>
          <w:sz w:val="24"/>
          <w:szCs w:val="24"/>
        </w:rPr>
        <w:t>o Ceará exportou US$ 2,8 milhões. Em todo o ano de 2010, o agronegócio da floricultura teve US$ 3,3 milhões exportados.</w:t>
      </w:r>
    </w:p>
    <w:p w:rsidR="00874FDD" w:rsidRPr="00442946" w:rsidRDefault="00874FDD" w:rsidP="006E2F77">
      <w:pPr>
        <w:jc w:val="both"/>
        <w:rPr>
          <w:rFonts w:ascii="Arial" w:hAnsi="Arial" w:cs="Arial"/>
          <w:sz w:val="24"/>
          <w:szCs w:val="24"/>
        </w:rPr>
      </w:pPr>
      <w:r w:rsidRPr="00442946">
        <w:rPr>
          <w:rFonts w:ascii="Arial" w:hAnsi="Arial" w:cs="Arial"/>
          <w:sz w:val="24"/>
          <w:szCs w:val="24"/>
        </w:rPr>
        <w:t>Os principais desafios do setor é a comercialização e a entrega do produto</w:t>
      </w:r>
      <w:r>
        <w:rPr>
          <w:rFonts w:ascii="Arial" w:hAnsi="Arial" w:cs="Arial"/>
          <w:sz w:val="24"/>
          <w:szCs w:val="24"/>
        </w:rPr>
        <w:t>. Por</w:t>
      </w:r>
      <w:r w:rsidRPr="00442946">
        <w:rPr>
          <w:rFonts w:ascii="Arial" w:hAnsi="Arial" w:cs="Arial"/>
          <w:sz w:val="24"/>
          <w:szCs w:val="24"/>
        </w:rPr>
        <w:t xml:space="preserve"> isso, alguns especialistas recomendam </w:t>
      </w:r>
      <w:r>
        <w:rPr>
          <w:rFonts w:ascii="Arial" w:hAnsi="Arial" w:cs="Arial"/>
          <w:sz w:val="24"/>
          <w:szCs w:val="24"/>
        </w:rPr>
        <w:t>a</w:t>
      </w:r>
      <w:r w:rsidRPr="00442946">
        <w:rPr>
          <w:rFonts w:ascii="Arial" w:hAnsi="Arial" w:cs="Arial"/>
          <w:sz w:val="24"/>
          <w:szCs w:val="24"/>
        </w:rPr>
        <w:t>os produtores trabalh</w:t>
      </w:r>
      <w:r>
        <w:rPr>
          <w:rFonts w:ascii="Arial" w:hAnsi="Arial" w:cs="Arial"/>
          <w:sz w:val="24"/>
          <w:szCs w:val="24"/>
        </w:rPr>
        <w:t>ar</w:t>
      </w:r>
      <w:r w:rsidRPr="00442946">
        <w:rPr>
          <w:rFonts w:ascii="Arial" w:hAnsi="Arial" w:cs="Arial"/>
          <w:sz w:val="24"/>
          <w:szCs w:val="24"/>
        </w:rPr>
        <w:t xml:space="preserve">em em </w:t>
      </w:r>
      <w:r>
        <w:rPr>
          <w:rFonts w:ascii="Arial" w:hAnsi="Arial" w:cs="Arial"/>
          <w:sz w:val="24"/>
          <w:szCs w:val="24"/>
        </w:rPr>
        <w:t>modelos</w:t>
      </w:r>
      <w:r w:rsidRPr="00442946">
        <w:rPr>
          <w:rFonts w:ascii="Arial" w:hAnsi="Arial" w:cs="Arial"/>
          <w:sz w:val="24"/>
          <w:szCs w:val="24"/>
        </w:rPr>
        <w:t xml:space="preserve"> de associativismo.</w:t>
      </w:r>
    </w:p>
    <w:p w:rsidR="007E7D94" w:rsidRDefault="00442946" w:rsidP="00247D07">
      <w:pPr>
        <w:jc w:val="both"/>
        <w:rPr>
          <w:rFonts w:ascii="Arial" w:hAnsi="Arial" w:cs="Arial"/>
          <w:sz w:val="24"/>
          <w:szCs w:val="24"/>
        </w:rPr>
      </w:pPr>
      <w:r w:rsidRPr="00442946">
        <w:rPr>
          <w:rFonts w:ascii="Arial" w:hAnsi="Arial" w:cs="Arial"/>
          <w:sz w:val="24"/>
          <w:szCs w:val="24"/>
        </w:rPr>
        <w:t>O Sebrae tem realizado diversos</w:t>
      </w:r>
      <w:r w:rsidR="006D5A2F">
        <w:rPr>
          <w:rFonts w:ascii="Arial" w:hAnsi="Arial" w:cs="Arial"/>
          <w:sz w:val="24"/>
          <w:szCs w:val="24"/>
        </w:rPr>
        <w:t xml:space="preserve"> </w:t>
      </w:r>
      <w:r w:rsidRPr="00442946">
        <w:rPr>
          <w:rFonts w:ascii="Arial" w:hAnsi="Arial" w:cs="Arial"/>
          <w:sz w:val="24"/>
          <w:szCs w:val="24"/>
        </w:rPr>
        <w:t>estudos com foco no setor de floricultura</w:t>
      </w:r>
      <w:r w:rsidR="00E66053">
        <w:rPr>
          <w:rFonts w:ascii="Arial" w:hAnsi="Arial" w:cs="Arial"/>
          <w:sz w:val="24"/>
          <w:szCs w:val="24"/>
        </w:rPr>
        <w:t xml:space="preserve">. No </w:t>
      </w:r>
      <w:r w:rsidRPr="00442946">
        <w:rPr>
          <w:rFonts w:ascii="Arial" w:hAnsi="Arial" w:cs="Arial"/>
          <w:sz w:val="24"/>
          <w:szCs w:val="24"/>
        </w:rPr>
        <w:t xml:space="preserve">link </w:t>
      </w:r>
      <w:hyperlink r:id="rId15" w:history="1">
        <w:r w:rsidRPr="0053515B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www.sebrae.com.br/setor/floricultura</w:t>
        </w:r>
      </w:hyperlink>
      <w:ins w:id="42" w:author="Diego Freitas Oliveira" w:date="2012-06-19T15:10:00Z">
        <w:r w:rsidR="00690797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,</w:t>
        </w:r>
      </w:ins>
      <w:r w:rsidRPr="00442946">
        <w:rPr>
          <w:rFonts w:ascii="Arial" w:hAnsi="Arial" w:cs="Arial"/>
          <w:sz w:val="24"/>
          <w:szCs w:val="24"/>
        </w:rPr>
        <w:t xml:space="preserve"> </w:t>
      </w:r>
      <w:r w:rsidR="00E66053">
        <w:rPr>
          <w:rFonts w:ascii="Arial" w:hAnsi="Arial" w:cs="Arial"/>
          <w:sz w:val="24"/>
          <w:szCs w:val="24"/>
        </w:rPr>
        <w:t xml:space="preserve">é possível obter </w:t>
      </w:r>
      <w:r w:rsidRPr="00442946">
        <w:rPr>
          <w:rFonts w:ascii="Arial" w:hAnsi="Arial" w:cs="Arial"/>
          <w:sz w:val="24"/>
          <w:szCs w:val="24"/>
        </w:rPr>
        <w:t xml:space="preserve">mais </w:t>
      </w:r>
      <w:r w:rsidR="00E66053">
        <w:rPr>
          <w:rFonts w:ascii="Arial" w:hAnsi="Arial" w:cs="Arial"/>
          <w:sz w:val="24"/>
          <w:szCs w:val="24"/>
        </w:rPr>
        <w:t xml:space="preserve">informações </w:t>
      </w:r>
      <w:r w:rsidRPr="00442946">
        <w:rPr>
          <w:rFonts w:ascii="Arial" w:hAnsi="Arial" w:cs="Arial"/>
          <w:sz w:val="24"/>
          <w:szCs w:val="24"/>
        </w:rPr>
        <w:t xml:space="preserve">sobre os projetos do </w:t>
      </w:r>
      <w:proofErr w:type="gramStart"/>
      <w:r w:rsidRPr="00442946">
        <w:rPr>
          <w:rFonts w:ascii="Arial" w:hAnsi="Arial" w:cs="Arial"/>
          <w:sz w:val="24"/>
          <w:szCs w:val="24"/>
        </w:rPr>
        <w:t>Sebrae</w:t>
      </w:r>
      <w:proofErr w:type="gramEnd"/>
      <w:r w:rsidRPr="00442946">
        <w:rPr>
          <w:rFonts w:ascii="Arial" w:hAnsi="Arial" w:cs="Arial"/>
          <w:sz w:val="24"/>
          <w:szCs w:val="24"/>
        </w:rPr>
        <w:t xml:space="preserve"> referentes ao setor.</w:t>
      </w:r>
    </w:p>
    <w:p w:rsidR="00247D07" w:rsidRDefault="00247D07" w:rsidP="00247D07">
      <w:pPr>
        <w:jc w:val="both"/>
        <w:rPr>
          <w:rFonts w:ascii="Arial" w:hAnsi="Arial" w:cs="Arial"/>
          <w:sz w:val="24"/>
          <w:szCs w:val="24"/>
        </w:rPr>
      </w:pPr>
      <w:bookmarkStart w:id="43" w:name="_GoBack"/>
      <w:bookmarkEnd w:id="43"/>
    </w:p>
    <w:p w:rsidR="00247D07" w:rsidRPr="004773FB" w:rsidRDefault="00247D07" w:rsidP="00247D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>Procure o Sebrae mais perto de você:</w:t>
      </w:r>
    </w:p>
    <w:p w:rsidR="00247D07" w:rsidRPr="00247D07" w:rsidRDefault="00690797" w:rsidP="00247D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hyperlink r:id="rId16" w:history="1">
        <w:r w:rsidR="00247D07" w:rsidRPr="00247D07">
          <w:rPr>
            <w:rStyle w:val="Hyperlink"/>
            <w:rFonts w:ascii="Arial" w:hAnsi="Arial" w:cs="Arial"/>
            <w:b/>
            <w:sz w:val="24"/>
            <w:szCs w:val="24"/>
          </w:rPr>
          <w:t>http://www.sebrae.com.br/uf/ceara</w:t>
        </w:r>
      </w:hyperlink>
    </w:p>
    <w:p w:rsidR="00247D07" w:rsidRPr="00D6483C" w:rsidRDefault="00247D07" w:rsidP="00247D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>0800 570 0800</w:t>
      </w:r>
    </w:p>
    <w:p w:rsidR="00247D07" w:rsidRDefault="00247D07" w:rsidP="00247D07">
      <w:pPr>
        <w:jc w:val="both"/>
        <w:rPr>
          <w:rFonts w:ascii="Arial" w:hAnsi="Arial" w:cs="Arial"/>
          <w:sz w:val="24"/>
          <w:szCs w:val="24"/>
        </w:rPr>
      </w:pPr>
    </w:p>
    <w:sectPr w:rsidR="00247D07" w:rsidSect="00B07FB3">
      <w:pgSz w:w="11906" w:h="16838" w:code="9"/>
      <w:pgMar w:top="1418" w:right="851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66E" w:rsidRDefault="003D466E" w:rsidP="002E592A">
      <w:pPr>
        <w:spacing w:after="0" w:line="240" w:lineRule="auto"/>
      </w:pPr>
      <w:r>
        <w:separator/>
      </w:r>
    </w:p>
  </w:endnote>
  <w:endnote w:type="continuationSeparator" w:id="0">
    <w:p w:rsidR="003D466E" w:rsidRDefault="003D466E" w:rsidP="002E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istaSansReg">
    <w:altName w:val="VistaSansRe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66E" w:rsidRDefault="003D466E" w:rsidP="002E592A">
      <w:pPr>
        <w:spacing w:after="0" w:line="240" w:lineRule="auto"/>
      </w:pPr>
      <w:r>
        <w:separator/>
      </w:r>
    </w:p>
  </w:footnote>
  <w:footnote w:type="continuationSeparator" w:id="0">
    <w:p w:rsidR="003D466E" w:rsidRDefault="003D466E" w:rsidP="002E5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2.bp.blogspot.com/_m24Rzs8DVL0/SyfFWU8TbJI/AAAAAAAAAkw/u7xs3wBDK8w/s200/link4.jpg" style="width:10.85pt;height:9.5pt;visibility:visible" o:bullet="t">
        <v:imagedata r:id="rId1" o:title="link4"/>
      </v:shape>
    </w:pict>
  </w:numPicBullet>
  <w:abstractNum w:abstractNumId="0">
    <w:nsid w:val="01E14882"/>
    <w:multiLevelType w:val="hybridMultilevel"/>
    <w:tmpl w:val="E7F8C5CA"/>
    <w:lvl w:ilvl="0" w:tplc="74D6AAE4">
      <w:start w:val="1"/>
      <w:numFmt w:val="bullet"/>
      <w:lvlText w:val=""/>
      <w:lvlPicBulletId w:val="0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75687AEE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7ED8BAE0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BF5CB708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446C7782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37FC1272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E150786E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87040548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F2B800F2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1">
    <w:nsid w:val="10EE370E"/>
    <w:multiLevelType w:val="hybridMultilevel"/>
    <w:tmpl w:val="F104AF56"/>
    <w:lvl w:ilvl="0" w:tplc="D772B9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B83D81"/>
    <w:multiLevelType w:val="hybridMultilevel"/>
    <w:tmpl w:val="0ADCDE1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95D34"/>
    <w:multiLevelType w:val="hybridMultilevel"/>
    <w:tmpl w:val="9808EE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15582"/>
    <w:multiLevelType w:val="multilevel"/>
    <w:tmpl w:val="3D96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D807E5"/>
    <w:multiLevelType w:val="hybridMultilevel"/>
    <w:tmpl w:val="137CDB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526F5"/>
    <w:multiLevelType w:val="multilevel"/>
    <w:tmpl w:val="94A05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B650F"/>
    <w:multiLevelType w:val="hybridMultilevel"/>
    <w:tmpl w:val="8E9C6E92"/>
    <w:lvl w:ilvl="0" w:tplc="96527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91F1A"/>
    <w:multiLevelType w:val="hybridMultilevel"/>
    <w:tmpl w:val="A5A8D192"/>
    <w:lvl w:ilvl="0" w:tplc="96527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4237C"/>
    <w:multiLevelType w:val="hybridMultilevel"/>
    <w:tmpl w:val="F21CB50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10D45D3"/>
    <w:multiLevelType w:val="hybridMultilevel"/>
    <w:tmpl w:val="C32610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75181"/>
    <w:multiLevelType w:val="hybridMultilevel"/>
    <w:tmpl w:val="232CA5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A6334"/>
    <w:multiLevelType w:val="hybridMultilevel"/>
    <w:tmpl w:val="31B661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C3E19"/>
    <w:multiLevelType w:val="hybridMultilevel"/>
    <w:tmpl w:val="F8C2F122"/>
    <w:lvl w:ilvl="0" w:tplc="96527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3176C"/>
    <w:multiLevelType w:val="hybridMultilevel"/>
    <w:tmpl w:val="992E0860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928A4"/>
    <w:multiLevelType w:val="hybridMultilevel"/>
    <w:tmpl w:val="9D3EBA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B4BB1"/>
    <w:multiLevelType w:val="hybridMultilevel"/>
    <w:tmpl w:val="EBE406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31E30"/>
    <w:multiLevelType w:val="hybridMultilevel"/>
    <w:tmpl w:val="9594F8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2079A"/>
    <w:multiLevelType w:val="hybridMultilevel"/>
    <w:tmpl w:val="94DC3B28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CE72B0"/>
    <w:multiLevelType w:val="hybridMultilevel"/>
    <w:tmpl w:val="6A222B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43B27"/>
    <w:multiLevelType w:val="hybridMultilevel"/>
    <w:tmpl w:val="0A4C6166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F23785"/>
    <w:multiLevelType w:val="hybridMultilevel"/>
    <w:tmpl w:val="5D8402A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06BA2"/>
    <w:multiLevelType w:val="hybridMultilevel"/>
    <w:tmpl w:val="F2FC5690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A2498"/>
    <w:multiLevelType w:val="hybridMultilevel"/>
    <w:tmpl w:val="15A00BB0"/>
    <w:lvl w:ilvl="0" w:tplc="965272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5675FD"/>
    <w:multiLevelType w:val="hybridMultilevel"/>
    <w:tmpl w:val="6A222B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394EEE"/>
    <w:multiLevelType w:val="hybridMultilevel"/>
    <w:tmpl w:val="6FC686FC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B27075"/>
    <w:multiLevelType w:val="hybridMultilevel"/>
    <w:tmpl w:val="04904640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39616D"/>
    <w:multiLevelType w:val="hybridMultilevel"/>
    <w:tmpl w:val="A5CADEE0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F2637"/>
    <w:multiLevelType w:val="hybridMultilevel"/>
    <w:tmpl w:val="66A64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95B51"/>
    <w:multiLevelType w:val="hybridMultilevel"/>
    <w:tmpl w:val="6452115C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24"/>
  </w:num>
  <w:num w:numId="5">
    <w:abstractNumId w:val="19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21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8"/>
  </w:num>
  <w:num w:numId="16">
    <w:abstractNumId w:val="26"/>
  </w:num>
  <w:num w:numId="17">
    <w:abstractNumId w:val="25"/>
  </w:num>
  <w:num w:numId="18">
    <w:abstractNumId w:val="7"/>
  </w:num>
  <w:num w:numId="19">
    <w:abstractNumId w:val="28"/>
  </w:num>
  <w:num w:numId="20">
    <w:abstractNumId w:val="3"/>
  </w:num>
  <w:num w:numId="21">
    <w:abstractNumId w:val="13"/>
  </w:num>
  <w:num w:numId="22">
    <w:abstractNumId w:val="8"/>
  </w:num>
  <w:num w:numId="23">
    <w:abstractNumId w:val="29"/>
  </w:num>
  <w:num w:numId="24">
    <w:abstractNumId w:val="27"/>
  </w:num>
  <w:num w:numId="25">
    <w:abstractNumId w:val="22"/>
  </w:num>
  <w:num w:numId="26">
    <w:abstractNumId w:val="15"/>
  </w:num>
  <w:num w:numId="27">
    <w:abstractNumId w:val="11"/>
  </w:num>
  <w:num w:numId="28">
    <w:abstractNumId w:val="23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6BF"/>
    <w:rsid w:val="00002643"/>
    <w:rsid w:val="00022424"/>
    <w:rsid w:val="00026BB1"/>
    <w:rsid w:val="00044C08"/>
    <w:rsid w:val="0005305F"/>
    <w:rsid w:val="00055916"/>
    <w:rsid w:val="000560D1"/>
    <w:rsid w:val="00057343"/>
    <w:rsid w:val="0006314E"/>
    <w:rsid w:val="00063178"/>
    <w:rsid w:val="00065D19"/>
    <w:rsid w:val="000705C4"/>
    <w:rsid w:val="000803F9"/>
    <w:rsid w:val="00081239"/>
    <w:rsid w:val="0008696A"/>
    <w:rsid w:val="000B56FC"/>
    <w:rsid w:val="000C2713"/>
    <w:rsid w:val="000E1EAD"/>
    <w:rsid w:val="00100953"/>
    <w:rsid w:val="00116CE9"/>
    <w:rsid w:val="00120B3B"/>
    <w:rsid w:val="00122E96"/>
    <w:rsid w:val="001258D4"/>
    <w:rsid w:val="0012797C"/>
    <w:rsid w:val="001326C9"/>
    <w:rsid w:val="001360A0"/>
    <w:rsid w:val="001366F4"/>
    <w:rsid w:val="001451F5"/>
    <w:rsid w:val="00145AF6"/>
    <w:rsid w:val="00145D2E"/>
    <w:rsid w:val="00173682"/>
    <w:rsid w:val="001970D8"/>
    <w:rsid w:val="001A0009"/>
    <w:rsid w:val="001A2509"/>
    <w:rsid w:val="001A2B49"/>
    <w:rsid w:val="001B2D7A"/>
    <w:rsid w:val="001B454A"/>
    <w:rsid w:val="001B4873"/>
    <w:rsid w:val="001C240E"/>
    <w:rsid w:val="001C2DCB"/>
    <w:rsid w:val="001C470E"/>
    <w:rsid w:val="001C626E"/>
    <w:rsid w:val="001D5B99"/>
    <w:rsid w:val="001E09D7"/>
    <w:rsid w:val="001E6121"/>
    <w:rsid w:val="001F1BBB"/>
    <w:rsid w:val="001F496F"/>
    <w:rsid w:val="001F5012"/>
    <w:rsid w:val="00200E1A"/>
    <w:rsid w:val="00216F08"/>
    <w:rsid w:val="00220A1F"/>
    <w:rsid w:val="00221A8A"/>
    <w:rsid w:val="00233221"/>
    <w:rsid w:val="00234CD9"/>
    <w:rsid w:val="00234EA9"/>
    <w:rsid w:val="002358BD"/>
    <w:rsid w:val="002431DF"/>
    <w:rsid w:val="00246D38"/>
    <w:rsid w:val="00247D07"/>
    <w:rsid w:val="002509BE"/>
    <w:rsid w:val="0025495B"/>
    <w:rsid w:val="00256477"/>
    <w:rsid w:val="002575A8"/>
    <w:rsid w:val="00260B16"/>
    <w:rsid w:val="00263006"/>
    <w:rsid w:val="002633C5"/>
    <w:rsid w:val="002649D7"/>
    <w:rsid w:val="0026514A"/>
    <w:rsid w:val="00266378"/>
    <w:rsid w:val="00266FF5"/>
    <w:rsid w:val="00270021"/>
    <w:rsid w:val="00281208"/>
    <w:rsid w:val="002817E7"/>
    <w:rsid w:val="00282494"/>
    <w:rsid w:val="0028672D"/>
    <w:rsid w:val="002900EC"/>
    <w:rsid w:val="002903A2"/>
    <w:rsid w:val="002916F5"/>
    <w:rsid w:val="002B7EC0"/>
    <w:rsid w:val="002C1857"/>
    <w:rsid w:val="002C3141"/>
    <w:rsid w:val="002D75B4"/>
    <w:rsid w:val="002E1501"/>
    <w:rsid w:val="002E2079"/>
    <w:rsid w:val="002E592A"/>
    <w:rsid w:val="002F3B62"/>
    <w:rsid w:val="002F4825"/>
    <w:rsid w:val="002F67BA"/>
    <w:rsid w:val="003144AB"/>
    <w:rsid w:val="00321822"/>
    <w:rsid w:val="00322B60"/>
    <w:rsid w:val="00352E40"/>
    <w:rsid w:val="003616E6"/>
    <w:rsid w:val="00362F3E"/>
    <w:rsid w:val="003875E8"/>
    <w:rsid w:val="00394485"/>
    <w:rsid w:val="00395B6B"/>
    <w:rsid w:val="003B04CC"/>
    <w:rsid w:val="003B0FD7"/>
    <w:rsid w:val="003B21A6"/>
    <w:rsid w:val="003B508C"/>
    <w:rsid w:val="003B5B54"/>
    <w:rsid w:val="003C19DE"/>
    <w:rsid w:val="003C30EE"/>
    <w:rsid w:val="003C660A"/>
    <w:rsid w:val="003D2894"/>
    <w:rsid w:val="003D466E"/>
    <w:rsid w:val="003D4AF4"/>
    <w:rsid w:val="003F081E"/>
    <w:rsid w:val="004031D1"/>
    <w:rsid w:val="004048C0"/>
    <w:rsid w:val="00433C5E"/>
    <w:rsid w:val="00435C7F"/>
    <w:rsid w:val="004409A1"/>
    <w:rsid w:val="00442946"/>
    <w:rsid w:val="00444605"/>
    <w:rsid w:val="00452C06"/>
    <w:rsid w:val="00455B70"/>
    <w:rsid w:val="00455C7F"/>
    <w:rsid w:val="004968CF"/>
    <w:rsid w:val="004972FC"/>
    <w:rsid w:val="004A1BD9"/>
    <w:rsid w:val="004B5DC0"/>
    <w:rsid w:val="004B7B0A"/>
    <w:rsid w:val="004C10C9"/>
    <w:rsid w:val="004C34C6"/>
    <w:rsid w:val="004C7373"/>
    <w:rsid w:val="004D3632"/>
    <w:rsid w:val="004D5000"/>
    <w:rsid w:val="004E0B24"/>
    <w:rsid w:val="004E4C3E"/>
    <w:rsid w:val="004E5574"/>
    <w:rsid w:val="004F46BF"/>
    <w:rsid w:val="004F661B"/>
    <w:rsid w:val="00506878"/>
    <w:rsid w:val="0051038A"/>
    <w:rsid w:val="00511F0C"/>
    <w:rsid w:val="00514409"/>
    <w:rsid w:val="00514524"/>
    <w:rsid w:val="00520339"/>
    <w:rsid w:val="00520FE9"/>
    <w:rsid w:val="0053103D"/>
    <w:rsid w:val="0053515B"/>
    <w:rsid w:val="00546DFA"/>
    <w:rsid w:val="005632E3"/>
    <w:rsid w:val="00573656"/>
    <w:rsid w:val="0057394F"/>
    <w:rsid w:val="00581B5D"/>
    <w:rsid w:val="005A3185"/>
    <w:rsid w:val="005B37B1"/>
    <w:rsid w:val="005C0B8A"/>
    <w:rsid w:val="005C42B2"/>
    <w:rsid w:val="005C4CD9"/>
    <w:rsid w:val="005D2FEC"/>
    <w:rsid w:val="005E25A2"/>
    <w:rsid w:val="005E40B3"/>
    <w:rsid w:val="005E4A3E"/>
    <w:rsid w:val="005E677F"/>
    <w:rsid w:val="005F2B78"/>
    <w:rsid w:val="005F3008"/>
    <w:rsid w:val="005F53D3"/>
    <w:rsid w:val="00600A01"/>
    <w:rsid w:val="006064B3"/>
    <w:rsid w:val="006162A3"/>
    <w:rsid w:val="006179C6"/>
    <w:rsid w:val="00621E85"/>
    <w:rsid w:val="00633803"/>
    <w:rsid w:val="006434BB"/>
    <w:rsid w:val="0064750B"/>
    <w:rsid w:val="006513E8"/>
    <w:rsid w:val="0065187C"/>
    <w:rsid w:val="0065507D"/>
    <w:rsid w:val="006663B6"/>
    <w:rsid w:val="00666AFB"/>
    <w:rsid w:val="00667E85"/>
    <w:rsid w:val="00672B71"/>
    <w:rsid w:val="00690797"/>
    <w:rsid w:val="00692998"/>
    <w:rsid w:val="00696735"/>
    <w:rsid w:val="006A52DA"/>
    <w:rsid w:val="006A52DD"/>
    <w:rsid w:val="006B7C08"/>
    <w:rsid w:val="006C34B2"/>
    <w:rsid w:val="006D49C0"/>
    <w:rsid w:val="006D5A2F"/>
    <w:rsid w:val="006E0808"/>
    <w:rsid w:val="006E2D91"/>
    <w:rsid w:val="006E2F77"/>
    <w:rsid w:val="006F56E5"/>
    <w:rsid w:val="006F65A2"/>
    <w:rsid w:val="007056C9"/>
    <w:rsid w:val="0072713E"/>
    <w:rsid w:val="00730DB7"/>
    <w:rsid w:val="00731963"/>
    <w:rsid w:val="0073316D"/>
    <w:rsid w:val="00734147"/>
    <w:rsid w:val="007505CC"/>
    <w:rsid w:val="00752EB9"/>
    <w:rsid w:val="00762A95"/>
    <w:rsid w:val="00772F82"/>
    <w:rsid w:val="00776F19"/>
    <w:rsid w:val="00782691"/>
    <w:rsid w:val="007A27D8"/>
    <w:rsid w:val="007C087A"/>
    <w:rsid w:val="007C0F28"/>
    <w:rsid w:val="007C158A"/>
    <w:rsid w:val="007C3C82"/>
    <w:rsid w:val="007C4A8C"/>
    <w:rsid w:val="007E025E"/>
    <w:rsid w:val="007E15C2"/>
    <w:rsid w:val="007E7D94"/>
    <w:rsid w:val="007F1D6D"/>
    <w:rsid w:val="007F3BE7"/>
    <w:rsid w:val="00814016"/>
    <w:rsid w:val="00814446"/>
    <w:rsid w:val="00824AD9"/>
    <w:rsid w:val="00827B5E"/>
    <w:rsid w:val="00846084"/>
    <w:rsid w:val="00846EB9"/>
    <w:rsid w:val="00851B65"/>
    <w:rsid w:val="00862737"/>
    <w:rsid w:val="00862AB5"/>
    <w:rsid w:val="00865174"/>
    <w:rsid w:val="00866F74"/>
    <w:rsid w:val="00867A67"/>
    <w:rsid w:val="00874FDD"/>
    <w:rsid w:val="00890E68"/>
    <w:rsid w:val="00890F3F"/>
    <w:rsid w:val="00891914"/>
    <w:rsid w:val="008A2D1D"/>
    <w:rsid w:val="008A39C6"/>
    <w:rsid w:val="008A3BA1"/>
    <w:rsid w:val="008C1E5D"/>
    <w:rsid w:val="008C62DB"/>
    <w:rsid w:val="008D0850"/>
    <w:rsid w:val="008D271A"/>
    <w:rsid w:val="008F0AA0"/>
    <w:rsid w:val="008F32B9"/>
    <w:rsid w:val="008F6436"/>
    <w:rsid w:val="00904836"/>
    <w:rsid w:val="00905506"/>
    <w:rsid w:val="00906F37"/>
    <w:rsid w:val="009109EC"/>
    <w:rsid w:val="0091101E"/>
    <w:rsid w:val="00913CDA"/>
    <w:rsid w:val="00924559"/>
    <w:rsid w:val="00932F10"/>
    <w:rsid w:val="00943D75"/>
    <w:rsid w:val="0095236D"/>
    <w:rsid w:val="009540D6"/>
    <w:rsid w:val="00961D5A"/>
    <w:rsid w:val="0096729A"/>
    <w:rsid w:val="0097787D"/>
    <w:rsid w:val="009843AD"/>
    <w:rsid w:val="009876D5"/>
    <w:rsid w:val="00987E74"/>
    <w:rsid w:val="009A2506"/>
    <w:rsid w:val="009A7CDB"/>
    <w:rsid w:val="009B2106"/>
    <w:rsid w:val="009B40A3"/>
    <w:rsid w:val="009C4EB0"/>
    <w:rsid w:val="009C62A4"/>
    <w:rsid w:val="009C68D4"/>
    <w:rsid w:val="009D43C1"/>
    <w:rsid w:val="009E091E"/>
    <w:rsid w:val="009E2E2B"/>
    <w:rsid w:val="00A0305A"/>
    <w:rsid w:val="00A2796A"/>
    <w:rsid w:val="00A309BC"/>
    <w:rsid w:val="00A33024"/>
    <w:rsid w:val="00A339E5"/>
    <w:rsid w:val="00A37A7F"/>
    <w:rsid w:val="00A37BAA"/>
    <w:rsid w:val="00A4256A"/>
    <w:rsid w:val="00A44AFE"/>
    <w:rsid w:val="00A50640"/>
    <w:rsid w:val="00A663A6"/>
    <w:rsid w:val="00A73EA3"/>
    <w:rsid w:val="00A84AEB"/>
    <w:rsid w:val="00A90448"/>
    <w:rsid w:val="00AA0FAE"/>
    <w:rsid w:val="00AA2E66"/>
    <w:rsid w:val="00AA68B8"/>
    <w:rsid w:val="00AB71F7"/>
    <w:rsid w:val="00AB74E8"/>
    <w:rsid w:val="00AC1093"/>
    <w:rsid w:val="00AC4ACB"/>
    <w:rsid w:val="00AD5EC3"/>
    <w:rsid w:val="00AE0414"/>
    <w:rsid w:val="00AE3917"/>
    <w:rsid w:val="00AE74A5"/>
    <w:rsid w:val="00AF1DFB"/>
    <w:rsid w:val="00AF64EA"/>
    <w:rsid w:val="00B050AB"/>
    <w:rsid w:val="00B05398"/>
    <w:rsid w:val="00B07FB3"/>
    <w:rsid w:val="00B2007F"/>
    <w:rsid w:val="00B404C7"/>
    <w:rsid w:val="00B45C13"/>
    <w:rsid w:val="00B479DF"/>
    <w:rsid w:val="00B47CD2"/>
    <w:rsid w:val="00B5361D"/>
    <w:rsid w:val="00B625C9"/>
    <w:rsid w:val="00B651DA"/>
    <w:rsid w:val="00B70544"/>
    <w:rsid w:val="00B74853"/>
    <w:rsid w:val="00B762AA"/>
    <w:rsid w:val="00B84946"/>
    <w:rsid w:val="00B900A4"/>
    <w:rsid w:val="00B9170F"/>
    <w:rsid w:val="00B9199B"/>
    <w:rsid w:val="00B91AF2"/>
    <w:rsid w:val="00B952D9"/>
    <w:rsid w:val="00BA39EB"/>
    <w:rsid w:val="00BA75B6"/>
    <w:rsid w:val="00BB5224"/>
    <w:rsid w:val="00BC0D29"/>
    <w:rsid w:val="00BC30AA"/>
    <w:rsid w:val="00BD3C9E"/>
    <w:rsid w:val="00C01CF7"/>
    <w:rsid w:val="00C02043"/>
    <w:rsid w:val="00C12092"/>
    <w:rsid w:val="00C1321C"/>
    <w:rsid w:val="00C21474"/>
    <w:rsid w:val="00C25E53"/>
    <w:rsid w:val="00C31870"/>
    <w:rsid w:val="00C32F6A"/>
    <w:rsid w:val="00C35F87"/>
    <w:rsid w:val="00C37F88"/>
    <w:rsid w:val="00C63845"/>
    <w:rsid w:val="00C756B9"/>
    <w:rsid w:val="00C75B36"/>
    <w:rsid w:val="00C76240"/>
    <w:rsid w:val="00C768C8"/>
    <w:rsid w:val="00C946FB"/>
    <w:rsid w:val="00C96065"/>
    <w:rsid w:val="00CA08BB"/>
    <w:rsid w:val="00CA0AB4"/>
    <w:rsid w:val="00CA0CAC"/>
    <w:rsid w:val="00CA1576"/>
    <w:rsid w:val="00CB0EB2"/>
    <w:rsid w:val="00CB4730"/>
    <w:rsid w:val="00CD174F"/>
    <w:rsid w:val="00CD752B"/>
    <w:rsid w:val="00CE3BE9"/>
    <w:rsid w:val="00CF5401"/>
    <w:rsid w:val="00D023D1"/>
    <w:rsid w:val="00D07170"/>
    <w:rsid w:val="00D20FBC"/>
    <w:rsid w:val="00D2171D"/>
    <w:rsid w:val="00D32867"/>
    <w:rsid w:val="00D43A91"/>
    <w:rsid w:val="00D47A15"/>
    <w:rsid w:val="00D50488"/>
    <w:rsid w:val="00D51BBD"/>
    <w:rsid w:val="00D54D0D"/>
    <w:rsid w:val="00D55580"/>
    <w:rsid w:val="00D60B9C"/>
    <w:rsid w:val="00D6483C"/>
    <w:rsid w:val="00D704A9"/>
    <w:rsid w:val="00D77B7D"/>
    <w:rsid w:val="00D77F23"/>
    <w:rsid w:val="00D864B1"/>
    <w:rsid w:val="00D9213C"/>
    <w:rsid w:val="00D929BF"/>
    <w:rsid w:val="00D95544"/>
    <w:rsid w:val="00D95569"/>
    <w:rsid w:val="00DA06B5"/>
    <w:rsid w:val="00DA6B13"/>
    <w:rsid w:val="00DC4C5D"/>
    <w:rsid w:val="00DD33E7"/>
    <w:rsid w:val="00DE61D8"/>
    <w:rsid w:val="00DE78BB"/>
    <w:rsid w:val="00E02D05"/>
    <w:rsid w:val="00E055F6"/>
    <w:rsid w:val="00E0755F"/>
    <w:rsid w:val="00E10872"/>
    <w:rsid w:val="00E131CA"/>
    <w:rsid w:val="00E27CD0"/>
    <w:rsid w:val="00E41A10"/>
    <w:rsid w:val="00E44F5A"/>
    <w:rsid w:val="00E534C9"/>
    <w:rsid w:val="00E616ED"/>
    <w:rsid w:val="00E61B78"/>
    <w:rsid w:val="00E66053"/>
    <w:rsid w:val="00E709D0"/>
    <w:rsid w:val="00E8151C"/>
    <w:rsid w:val="00E873F5"/>
    <w:rsid w:val="00E9466B"/>
    <w:rsid w:val="00EA4476"/>
    <w:rsid w:val="00EA5CCA"/>
    <w:rsid w:val="00EB0A3B"/>
    <w:rsid w:val="00EB4D4E"/>
    <w:rsid w:val="00EB6B2D"/>
    <w:rsid w:val="00EB7C67"/>
    <w:rsid w:val="00ED0CD1"/>
    <w:rsid w:val="00EE1959"/>
    <w:rsid w:val="00EF23E0"/>
    <w:rsid w:val="00EF2C43"/>
    <w:rsid w:val="00EF3209"/>
    <w:rsid w:val="00F32F93"/>
    <w:rsid w:val="00F3714F"/>
    <w:rsid w:val="00F3764E"/>
    <w:rsid w:val="00F40D6C"/>
    <w:rsid w:val="00F459B0"/>
    <w:rsid w:val="00F55205"/>
    <w:rsid w:val="00F57D38"/>
    <w:rsid w:val="00F645BF"/>
    <w:rsid w:val="00F65403"/>
    <w:rsid w:val="00F7447E"/>
    <w:rsid w:val="00F75D4E"/>
    <w:rsid w:val="00F96580"/>
    <w:rsid w:val="00FD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C9"/>
  </w:style>
  <w:style w:type="paragraph" w:styleId="Ttulo1">
    <w:name w:val="heading 1"/>
    <w:basedOn w:val="Normal"/>
    <w:next w:val="Normal"/>
    <w:link w:val="Ttulo1Char"/>
    <w:uiPriority w:val="9"/>
    <w:qFormat/>
    <w:rsid w:val="00862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0224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358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358B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645BF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2242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02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tmainservices">
    <w:name w:val="stmainservices"/>
    <w:basedOn w:val="Fontepargpadro"/>
    <w:rsid w:val="00022424"/>
  </w:style>
  <w:style w:type="character" w:customStyle="1" w:styleId="stbubblehcount">
    <w:name w:val="stbubble_hcount"/>
    <w:basedOn w:val="Fontepargpadro"/>
    <w:rsid w:val="00022424"/>
  </w:style>
  <w:style w:type="character" w:customStyle="1" w:styleId="chicklets">
    <w:name w:val="chicklets"/>
    <w:basedOn w:val="Fontepargpadro"/>
    <w:rsid w:val="00022424"/>
  </w:style>
  <w:style w:type="character" w:customStyle="1" w:styleId="stfblikehcount">
    <w:name w:val="st_fblike_hcount"/>
    <w:basedOn w:val="Fontepargpadro"/>
    <w:rsid w:val="00022424"/>
  </w:style>
  <w:style w:type="character" w:customStyle="1" w:styleId="apple-converted-space">
    <w:name w:val="apple-converted-space"/>
    <w:basedOn w:val="Fontepargpadro"/>
    <w:rsid w:val="00022424"/>
  </w:style>
  <w:style w:type="paragraph" w:styleId="PargrafodaLista">
    <w:name w:val="List Paragraph"/>
    <w:basedOn w:val="Normal"/>
    <w:uiPriority w:val="34"/>
    <w:qFormat/>
    <w:rsid w:val="00100953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100953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A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2E6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62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358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358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tyle1">
    <w:name w:val="style1"/>
    <w:basedOn w:val="Normal"/>
    <w:rsid w:val="00F32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0705C4"/>
    <w:rPr>
      <w:i/>
      <w:iCs/>
    </w:rPr>
  </w:style>
  <w:style w:type="paragraph" w:customStyle="1" w:styleId="rtecenter">
    <w:name w:val="rtecenter"/>
    <w:basedOn w:val="Normal"/>
    <w:rsid w:val="0054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546DF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048C0"/>
    <w:rPr>
      <w:color w:val="800080" w:themeColor="followedHyperlink"/>
      <w:u w:val="single"/>
    </w:rPr>
  </w:style>
  <w:style w:type="character" w:customStyle="1" w:styleId="data">
    <w:name w:val="data"/>
    <w:basedOn w:val="Fontepargpadro"/>
    <w:rsid w:val="00263006"/>
  </w:style>
  <w:style w:type="character" w:customStyle="1" w:styleId="titsubcaixa">
    <w:name w:val="titsubcaixa"/>
    <w:basedOn w:val="Fontepargpadro"/>
    <w:rsid w:val="00263006"/>
  </w:style>
  <w:style w:type="character" w:customStyle="1" w:styleId="A1">
    <w:name w:val="A1"/>
    <w:uiPriority w:val="99"/>
    <w:rsid w:val="000B56FC"/>
    <w:rPr>
      <w:rFonts w:cs="VistaSansReg"/>
      <w:color w:val="000000"/>
      <w:sz w:val="20"/>
      <w:szCs w:val="20"/>
    </w:rPr>
  </w:style>
  <w:style w:type="character" w:styleId="Refdenotaderodap">
    <w:name w:val="footnote reference"/>
    <w:aliases w:val="Referência de rodapé"/>
    <w:basedOn w:val="Fontepargpadro"/>
    <w:rsid w:val="002E592A"/>
    <w:rPr>
      <w:vertAlign w:val="superscript"/>
    </w:rPr>
  </w:style>
  <w:style w:type="paragraph" w:styleId="Textodenotaderodap">
    <w:name w:val="footnote text"/>
    <w:aliases w:val="Texto de rodapé,nota_rodapé,nota de rodapé"/>
    <w:basedOn w:val="Normal"/>
    <w:link w:val="TextodenotaderodapChar"/>
    <w:rsid w:val="002E592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aliases w:val="Texto de rodapé Char,nota_rodapé Char,nota de rodapé Char"/>
    <w:basedOn w:val="Fontepargpadro"/>
    <w:link w:val="Textodenotaderodap"/>
    <w:rsid w:val="002E592A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E1959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E1959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EE1959"/>
    <w:rPr>
      <w:vertAlign w:val="superscript"/>
    </w:rPr>
  </w:style>
  <w:style w:type="paragraph" w:styleId="Rodap">
    <w:name w:val="footer"/>
    <w:basedOn w:val="Normal"/>
    <w:link w:val="RodapChar"/>
    <w:uiPriority w:val="99"/>
    <w:unhideWhenUsed/>
    <w:rsid w:val="008C62DB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8C62DB"/>
    <w:rPr>
      <w:rFonts w:eastAsiaTheme="minorEastAsia"/>
      <w:sz w:val="24"/>
      <w:szCs w:val="24"/>
    </w:rPr>
  </w:style>
  <w:style w:type="paragraph" w:customStyle="1" w:styleId="chapeu">
    <w:name w:val="chapeu"/>
    <w:basedOn w:val="Normal"/>
    <w:rsid w:val="008C62DB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articleimage">
    <w:name w:val="article_image"/>
    <w:basedOn w:val="Normal"/>
    <w:rsid w:val="00442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802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12" w:color="auto"/>
            <w:right w:val="none" w:sz="0" w:space="0" w:color="auto"/>
          </w:divBdr>
        </w:div>
        <w:div w:id="1733844302">
          <w:marLeft w:val="0"/>
          <w:marRight w:val="0"/>
          <w:marTop w:val="0"/>
          <w:marBottom w:val="435"/>
          <w:divBdr>
            <w:top w:val="single" w:sz="36" w:space="5" w:color="F5F6F3"/>
            <w:left w:val="none" w:sz="0" w:space="0" w:color="auto"/>
            <w:bottom w:val="single" w:sz="6" w:space="5" w:color="D6D8CF"/>
            <w:right w:val="none" w:sz="0" w:space="0" w:color="auto"/>
          </w:divBdr>
        </w:div>
      </w:divsChild>
    </w:div>
    <w:div w:id="285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8204">
          <w:marLeft w:val="0"/>
          <w:marRight w:val="0"/>
          <w:marTop w:val="0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765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20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19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6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0235">
          <w:marLeft w:val="0"/>
          <w:marRight w:val="0"/>
          <w:marTop w:val="0"/>
          <w:marBottom w:val="204"/>
          <w:divBdr>
            <w:top w:val="single" w:sz="6" w:space="14" w:color="EFEA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81082">
              <w:marLeft w:val="1780"/>
              <w:marRight w:val="0"/>
              <w:marTop w:val="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69253">
          <w:marLeft w:val="1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9526">
          <w:marLeft w:val="0"/>
          <w:marRight w:val="0"/>
          <w:marTop w:val="0"/>
          <w:marBottom w:val="300"/>
          <w:divBdr>
            <w:top w:val="single" w:sz="2" w:space="5" w:color="D7D7D7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7678">
          <w:marLeft w:val="0"/>
          <w:marRight w:val="300"/>
          <w:marTop w:val="300"/>
          <w:marBottom w:val="300"/>
          <w:divBdr>
            <w:top w:val="single" w:sz="18" w:space="7" w:color="CCCCCC"/>
            <w:left w:val="single" w:sz="2" w:space="0" w:color="CCCCCC"/>
            <w:bottom w:val="single" w:sz="18" w:space="2" w:color="CCCCCC"/>
            <w:right w:val="single" w:sz="2" w:space="0" w:color="CCCCCC"/>
          </w:divBdr>
        </w:div>
      </w:divsChild>
    </w:div>
    <w:div w:id="1520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6894">
          <w:marLeft w:val="0"/>
          <w:marRight w:val="0"/>
          <w:marTop w:val="0"/>
          <w:marBottom w:val="300"/>
          <w:divBdr>
            <w:top w:val="single" w:sz="2" w:space="5" w:color="D7D7D7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69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6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5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usicaes.org.b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bmi.com.b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ebrae.com.br/uf/cear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teca.sebrae.com.br/bds/BDS.nsf/C0AB6693C8A51634832574DC0046DA04/$File/NT0003908A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ebrae.com.br/setor/floricultura" TargetMode="External"/><Relationship Id="rId10" Type="http://schemas.openxmlformats.org/officeDocument/2006/relationships/hyperlink" Target="http://www.sebrae.com.br/setor/cultura-e-entretenimento/o-setor/musi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ortalezacriativa.wordpress.com/about/" TargetMode="External"/><Relationship Id="rId14" Type="http://schemas.openxmlformats.org/officeDocument/2006/relationships/hyperlink" Target="http://www.sebrae.com.br/setor/cultura-e-entretenimento/acesse/casos-de-sucesso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26D7C-F1C3-477F-A9F5-05DFABC8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1253</Words>
  <Characters>6772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Diego Freitas Oliveira</cp:lastModifiedBy>
  <cp:revision>8</cp:revision>
  <dcterms:created xsi:type="dcterms:W3CDTF">2012-06-18T20:52:00Z</dcterms:created>
  <dcterms:modified xsi:type="dcterms:W3CDTF">2012-06-19T18:10:00Z</dcterms:modified>
</cp:coreProperties>
</file>