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A9" w:rsidRPr="00E709D0" w:rsidRDefault="007A7EA9" w:rsidP="007A7EA9">
      <w:pPr>
        <w:rPr>
          <w:rFonts w:ascii="Arial Black" w:hAnsi="Arial Black" w:cs="Arial"/>
          <w:sz w:val="40"/>
          <w:szCs w:val="40"/>
        </w:rPr>
      </w:pPr>
      <w:r w:rsidRPr="00E709D0">
        <w:rPr>
          <w:rFonts w:ascii="Arial Black" w:hAnsi="Arial Black" w:cs="Arial"/>
          <w:noProof/>
          <w:sz w:val="40"/>
          <w:szCs w:val="40"/>
          <w:lang w:eastAsia="pt-BR"/>
        </w:rPr>
        <w:t>MANAUS</w:t>
      </w:r>
    </w:p>
    <w:p w:rsidR="007A7EA9" w:rsidRPr="00E709D0" w:rsidRDefault="007A7EA9" w:rsidP="007A7EA9">
      <w:pPr>
        <w:pStyle w:val="NormalWeb"/>
        <w:shd w:val="clear" w:color="auto" w:fill="FFFFFF"/>
        <w:spacing w:before="0" w:beforeAutospacing="0" w:after="225" w:afterAutospacing="0" w:line="315" w:lineRule="atLeast"/>
        <w:textAlignment w:val="baseline"/>
        <w:rPr>
          <w:rFonts w:ascii="Arial" w:hAnsi="Arial" w:cs="Arial"/>
          <w:b/>
          <w:bCs/>
          <w:sz w:val="28"/>
          <w:szCs w:val="40"/>
        </w:rPr>
      </w:pPr>
      <w:r w:rsidRPr="00E709D0">
        <w:rPr>
          <w:rFonts w:ascii="Arial" w:hAnsi="Arial" w:cs="Arial"/>
          <w:b/>
          <w:bCs/>
          <w:sz w:val="28"/>
          <w:szCs w:val="40"/>
        </w:rPr>
        <w:t>A ECONOMIA CRIATIVA MULTIPLICA OPORTUNIDADES EM MANAUS</w:t>
      </w:r>
    </w:p>
    <w:p w:rsidR="007A7EA9" w:rsidRPr="00E119D8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bCs/>
          <w:i/>
        </w:rPr>
      </w:pPr>
      <w:r>
        <w:rPr>
          <w:rFonts w:ascii="Arial" w:hAnsi="Arial" w:cs="Arial"/>
          <w:i/>
        </w:rPr>
        <w:t>Empreendedorismo no ambiente cultural rende prêmios para o artesanato local. Caso de sucesso em artes cênicas vem da inovação</w:t>
      </w:r>
      <w:ins w:id="0" w:author="Diego Freitas Oliveira" w:date="2012-06-19T12:30:00Z">
        <w:r w:rsidR="002509E8">
          <w:rPr>
            <w:rFonts w:ascii="Arial" w:hAnsi="Arial" w:cs="Arial"/>
            <w:i/>
          </w:rPr>
          <w:t xml:space="preserve">. </w:t>
        </w:r>
      </w:ins>
      <w:del w:id="1" w:author="Diego Freitas Oliveira" w:date="2012-06-19T12:30:00Z">
        <w:r w:rsidDel="002509E8">
          <w:rPr>
            <w:rFonts w:ascii="Arial" w:hAnsi="Arial" w:cs="Arial"/>
            <w:i/>
          </w:rPr>
          <w:delText xml:space="preserve"> e a p</w:delText>
        </w:r>
      </w:del>
      <w:ins w:id="2" w:author="Diego Freitas Oliveira" w:date="2012-06-19T12:30:00Z">
        <w:r w:rsidR="002509E8">
          <w:rPr>
            <w:rFonts w:ascii="Arial" w:hAnsi="Arial" w:cs="Arial"/>
            <w:i/>
          </w:rPr>
          <w:t>P</w:t>
        </w:r>
      </w:ins>
      <w:r>
        <w:rPr>
          <w:rFonts w:ascii="Arial" w:hAnsi="Arial" w:cs="Arial"/>
          <w:i/>
        </w:rPr>
        <w:t>rodução de filmes empresarias movimentará o mercado audiovisual.</w:t>
      </w:r>
      <w:del w:id="3" w:author="Diego Freitas Oliveira" w:date="2012-06-19T12:30:00Z">
        <w:r w:rsidDel="002509E8">
          <w:rPr>
            <w:rFonts w:ascii="Arial" w:hAnsi="Arial" w:cs="Arial"/>
            <w:i/>
          </w:rPr>
          <w:delText xml:space="preserve">  </w:delText>
        </w:r>
      </w:del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</w:rPr>
      </w:pPr>
      <w:r>
        <w:rPr>
          <w:rStyle w:val="apple-converted-space"/>
          <w:rFonts w:ascii="Arial" w:eastAsiaTheme="majorEastAsia" w:hAnsi="Arial" w:cs="Arial"/>
          <w:shd w:val="clear" w:color="auto" w:fill="FFFFFF"/>
        </w:rPr>
        <w:t>Entre os setores de destaque das o</w:t>
      </w:r>
      <w:r>
        <w:rPr>
          <w:rFonts w:ascii="Arial" w:hAnsi="Arial" w:cs="Arial"/>
        </w:rPr>
        <w:t>portunidades de negócios e de desenvolvimento empresarial em Manaus</w:t>
      </w:r>
      <w:ins w:id="4" w:author="Diego Freitas Oliveira" w:date="2012-06-19T12:31:00Z">
        <w:r w:rsidR="002509E8">
          <w:rPr>
            <w:rFonts w:ascii="Arial" w:hAnsi="Arial" w:cs="Arial"/>
          </w:rPr>
          <w:t>,</w:t>
        </w:r>
      </w:ins>
      <w:r>
        <w:rPr>
          <w:rFonts w:ascii="Arial" w:hAnsi="Arial" w:cs="Arial"/>
        </w:rPr>
        <w:t xml:space="preserve"> está a produção associada ao turismo, agregando um conjunto de segmentos: artesanato, artigos de ornamentação e de uso pessoal, atividades artísticas, serviços relacionados ao bem</w:t>
      </w:r>
      <w:ins w:id="5" w:author="Diego Freitas Oliveira" w:date="2012-06-19T12:31:00Z">
        <w:r w:rsidR="002509E8">
          <w:rPr>
            <w:rFonts w:ascii="Arial" w:hAnsi="Arial" w:cs="Arial"/>
          </w:rPr>
          <w:t>-</w:t>
        </w:r>
      </w:ins>
      <w:del w:id="6" w:author="Diego Freitas Oliveira" w:date="2012-06-19T12:31:00Z">
        <w:r w:rsidDel="002509E8">
          <w:rPr>
            <w:rFonts w:ascii="Arial" w:hAnsi="Arial" w:cs="Arial"/>
          </w:rPr>
          <w:delText xml:space="preserve"> </w:delText>
        </w:r>
      </w:del>
      <w:r>
        <w:rPr>
          <w:rFonts w:ascii="Arial" w:hAnsi="Arial" w:cs="Arial"/>
        </w:rPr>
        <w:t xml:space="preserve">estar, manifestações e programações culturais. </w:t>
      </w:r>
      <w:del w:id="7" w:author="Diego Freitas Oliveira" w:date="2012-06-19T12:31:00Z">
        <w:r w:rsidDel="002509E8">
          <w:rPr>
            <w:rFonts w:ascii="Arial" w:hAnsi="Arial" w:cs="Arial"/>
          </w:rPr>
          <w:delText xml:space="preserve"> </w:delText>
        </w:r>
      </w:del>
      <w:r>
        <w:rPr>
          <w:rFonts w:ascii="Arial" w:hAnsi="Arial" w:cs="Arial"/>
        </w:rPr>
        <w:t xml:space="preserve">O acesso ao mapa de oportunidades Manaus pode ser feito por intermédio do link: </w:t>
      </w:r>
    </w:p>
    <w:p w:rsidR="007A7EA9" w:rsidRPr="00D43A91" w:rsidRDefault="008C61DD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hyperlink r:id="rId6" w:history="1">
        <w:r w:rsidR="007A7EA9" w:rsidRPr="00D43A91">
          <w:rPr>
            <w:rStyle w:val="Hyperlink"/>
            <w:rFonts w:ascii="Arial" w:eastAsiaTheme="majorEastAsia" w:hAnsi="Arial" w:cs="Arial"/>
            <w:color w:val="000000" w:themeColor="text1"/>
            <w:sz w:val="22"/>
            <w:szCs w:val="22"/>
          </w:rPr>
          <w:t>www.sebrae.com.br/customizado/sebrae2014/sebrae-2014/oportunidades/manaus_final.pdf</w:t>
        </w:r>
      </w:hyperlink>
      <w:ins w:id="8" w:author="Diego Freitas Oliveira" w:date="2012-06-19T12:32:00Z">
        <w:r w:rsidR="002509E8">
          <w:rPr>
            <w:rStyle w:val="Hyperlink"/>
            <w:rFonts w:ascii="Arial" w:eastAsiaTheme="majorEastAsia" w:hAnsi="Arial" w:cs="Arial"/>
            <w:color w:val="000000" w:themeColor="text1"/>
            <w:sz w:val="22"/>
            <w:szCs w:val="22"/>
          </w:rPr>
          <w:t>.</w:t>
        </w:r>
      </w:ins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Reconhecer que há oportunidade de negócios é um passo importante para o empreendedor de atividades culturais. </w:t>
      </w:r>
      <w:ins w:id="9" w:author="Diego Freitas Oliveira" w:date="2012-06-19T12:34:00Z">
        <w:r w:rsidR="00286246">
          <w:rPr>
            <w:rFonts w:ascii="Arial" w:hAnsi="Arial" w:cs="Arial"/>
          </w:rPr>
          <w:t xml:space="preserve">Isso é </w:t>
        </w:r>
      </w:ins>
      <w:del w:id="10" w:author="Diego Freitas Oliveira" w:date="2012-06-19T12:34:00Z">
        <w:r w:rsidDel="00286246">
          <w:rPr>
            <w:rFonts w:ascii="Arial" w:hAnsi="Arial" w:cs="Arial"/>
          </w:rPr>
          <w:delText>T</w:delText>
        </w:r>
      </w:del>
      <w:ins w:id="11" w:author="Diego Freitas Oliveira" w:date="2012-06-19T12:34:00Z">
        <w:r w:rsidR="00286246">
          <w:rPr>
            <w:rFonts w:ascii="Arial" w:hAnsi="Arial" w:cs="Arial"/>
          </w:rPr>
          <w:t>t</w:t>
        </w:r>
      </w:ins>
      <w:r>
        <w:rPr>
          <w:rFonts w:ascii="Arial" w:hAnsi="Arial" w:cs="Arial"/>
        </w:rPr>
        <w:t xml:space="preserve">ão importante quanto estar ciente </w:t>
      </w:r>
      <w:ins w:id="12" w:author="Diego Freitas Oliveira" w:date="2012-06-19T12:33:00Z">
        <w:r w:rsidR="00286246">
          <w:rPr>
            <w:rFonts w:ascii="Arial" w:hAnsi="Arial" w:cs="Arial"/>
          </w:rPr>
          <w:t xml:space="preserve">de </w:t>
        </w:r>
      </w:ins>
      <w:r>
        <w:rPr>
          <w:rFonts w:ascii="Arial" w:hAnsi="Arial" w:cs="Arial"/>
        </w:rPr>
        <w:t xml:space="preserve">que em nenhuma área existe oportunidade sem que junto venham desafios a serem enfrentados. 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Os eventos esportivos trarão turistas à região e criarão grande visibilidade para a produção local. Para ser parte deste momento de forma competitiva e angariar resultados econômicos ao próprio negócio, é necessário gerenciar a empresa de forma a garantir-lhe sustentabilidade. </w:t>
      </w:r>
    </w:p>
    <w:p w:rsidR="007A7EA9" w:rsidRPr="00E709D0" w:rsidRDefault="007A7EA9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/>
          <w:sz w:val="28"/>
          <w:szCs w:val="28"/>
        </w:rPr>
      </w:pPr>
      <w:r w:rsidRPr="00E709D0">
        <w:rPr>
          <w:rFonts w:ascii="Arial" w:hAnsi="Arial" w:cs="Arial"/>
          <w:b/>
          <w:sz w:val="28"/>
          <w:szCs w:val="28"/>
        </w:rPr>
        <w:t>Artesanato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</w:rPr>
      </w:pPr>
      <w:r w:rsidRPr="00251187">
        <w:rPr>
          <w:rFonts w:ascii="Arial" w:hAnsi="Arial" w:cs="Arial"/>
        </w:rPr>
        <w:t xml:space="preserve">Fomentar o empreendedorismo no ambiente cultural é uma das propostas do Programa Sebrae 2014 para </w:t>
      </w:r>
      <w:r>
        <w:rPr>
          <w:rFonts w:ascii="Arial" w:hAnsi="Arial" w:cs="Arial"/>
        </w:rPr>
        <w:t>o Amazonas. O P</w:t>
      </w:r>
      <w:r w:rsidRPr="00251187">
        <w:rPr>
          <w:rFonts w:ascii="Arial" w:hAnsi="Arial" w:cs="Arial"/>
        </w:rPr>
        <w:t xml:space="preserve">rojeto </w:t>
      </w:r>
      <w:r>
        <w:rPr>
          <w:rFonts w:ascii="Arial" w:hAnsi="Arial" w:cs="Arial"/>
        </w:rPr>
        <w:t xml:space="preserve">Gestão do Artesanato e Cultura no Amazonas, </w:t>
      </w:r>
      <w:r w:rsidRPr="00251187">
        <w:rPr>
          <w:rFonts w:ascii="Arial" w:hAnsi="Arial" w:cs="Arial"/>
        </w:rPr>
        <w:t xml:space="preserve">que atende </w:t>
      </w:r>
      <w:r>
        <w:rPr>
          <w:rFonts w:ascii="Arial" w:hAnsi="Arial" w:cs="Arial"/>
        </w:rPr>
        <w:t xml:space="preserve">artesãos e </w:t>
      </w:r>
      <w:r w:rsidRPr="00251187">
        <w:rPr>
          <w:rFonts w:ascii="Arial" w:hAnsi="Arial" w:cs="Arial"/>
        </w:rPr>
        <w:t>profissionais envolvidos com a produção musical, artes cênicas e audiovisuais direcionados à cultura loca</w:t>
      </w:r>
      <w:r>
        <w:rPr>
          <w:rFonts w:ascii="Arial" w:hAnsi="Arial" w:cs="Arial"/>
        </w:rPr>
        <w:t xml:space="preserve">l, já rendeu prêmios. 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Style w:val="apple-converted-space"/>
          <w:rFonts w:ascii="Arial" w:eastAsiaTheme="majorEastAsia" w:hAnsi="Arial" w:cs="Arial"/>
          <w:shd w:val="clear" w:color="auto" w:fill="FFFFFF"/>
        </w:rPr>
      </w:pPr>
      <w:r>
        <w:rPr>
          <w:rFonts w:ascii="Arial" w:hAnsi="Arial" w:cs="Arial"/>
        </w:rPr>
        <w:t>A</w:t>
      </w:r>
      <w:r w:rsidRPr="00251187">
        <w:rPr>
          <w:rFonts w:ascii="Arial" w:hAnsi="Arial" w:cs="Arial"/>
          <w:shd w:val="clear" w:color="auto" w:fill="FFFFFF"/>
        </w:rPr>
        <w:t>s empresas amazonenses Nov’art, Rita Prossi e Saboarana Arte em Madeiras conquistaram a edição deste ano do Prêmio Sebrae TOP 100 de Artesanato. Elas concorreram com outras 1,8 mil unidades produtivas da região</w:t>
      </w:r>
      <w:r>
        <w:rPr>
          <w:rFonts w:ascii="Arial" w:hAnsi="Arial" w:cs="Arial"/>
          <w:shd w:val="clear" w:color="auto" w:fill="FFFFFF"/>
        </w:rPr>
        <w:t xml:space="preserve"> Norte</w:t>
      </w:r>
      <w:r w:rsidRPr="00251187">
        <w:rPr>
          <w:rFonts w:ascii="Arial" w:hAnsi="Arial" w:cs="Arial"/>
          <w:shd w:val="clear" w:color="auto" w:fill="FFFFFF"/>
        </w:rPr>
        <w:t xml:space="preserve"> </w:t>
      </w:r>
      <w:ins w:id="13" w:author="Diego Freitas Oliveira" w:date="2012-06-19T12:38:00Z">
        <w:r w:rsidR="00166CC8">
          <w:rPr>
            <w:rFonts w:ascii="Arial" w:hAnsi="Arial" w:cs="Arial"/>
            <w:shd w:val="clear" w:color="auto" w:fill="FFFFFF"/>
          </w:rPr>
          <w:t xml:space="preserve">que </w:t>
        </w:r>
      </w:ins>
      <w:r w:rsidRPr="00251187">
        <w:rPr>
          <w:rFonts w:ascii="Arial" w:hAnsi="Arial" w:cs="Arial"/>
          <w:shd w:val="clear" w:color="auto" w:fill="FFFFFF"/>
        </w:rPr>
        <w:t>se destacaram por causa da inovação dos produtos, excelência na gestão da empresa e responsabilidade socioambiental.</w:t>
      </w:r>
      <w:r w:rsidRPr="00251187">
        <w:rPr>
          <w:rStyle w:val="apple-converted-space"/>
          <w:rFonts w:ascii="Arial" w:eastAsiaTheme="majorEastAsia" w:hAnsi="Arial" w:cs="Arial"/>
          <w:shd w:val="clear" w:color="auto" w:fill="FFFFFF"/>
        </w:rPr>
        <w:t> 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</w:rPr>
      </w:pPr>
      <w:r w:rsidRPr="00251187">
        <w:rPr>
          <w:rFonts w:ascii="Arial" w:hAnsi="Arial" w:cs="Arial"/>
        </w:rPr>
        <w:t>A</w:t>
      </w:r>
      <w:r>
        <w:rPr>
          <w:rFonts w:ascii="Arial" w:hAnsi="Arial" w:cs="Arial"/>
        </w:rPr>
        <w:t>s oportunidades de expansão podem parecer inatingíveis quando se está começando, mas exemplos de sucesso como o da empr</w:t>
      </w:r>
      <w:r w:rsidRPr="00251187">
        <w:rPr>
          <w:rFonts w:ascii="Arial" w:hAnsi="Arial" w:cs="Arial"/>
        </w:rPr>
        <w:t xml:space="preserve">esa </w:t>
      </w:r>
      <w:r>
        <w:rPr>
          <w:rFonts w:ascii="Arial" w:hAnsi="Arial" w:cs="Arial"/>
        </w:rPr>
        <w:t xml:space="preserve">amazonense </w:t>
      </w:r>
      <w:r w:rsidRPr="00251187">
        <w:rPr>
          <w:rFonts w:ascii="Arial" w:hAnsi="Arial" w:cs="Arial"/>
        </w:rPr>
        <w:t>Green Obsession</w:t>
      </w:r>
      <w:ins w:id="14" w:author="Diego Freitas Oliveira" w:date="2012-06-19T12:38:00Z">
        <w:r w:rsidR="00166CC8">
          <w:rPr>
            <w:rFonts w:ascii="Arial" w:hAnsi="Arial" w:cs="Arial"/>
          </w:rPr>
          <w:t>,</w:t>
        </w:r>
      </w:ins>
      <w:r w:rsidRPr="002511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</w:t>
      </w:r>
      <w:r w:rsidRPr="00251187">
        <w:rPr>
          <w:rFonts w:ascii="Arial" w:hAnsi="Arial" w:cs="Arial"/>
        </w:rPr>
        <w:t>transform</w:t>
      </w:r>
      <w:r>
        <w:rPr>
          <w:rFonts w:ascii="Arial" w:hAnsi="Arial" w:cs="Arial"/>
        </w:rPr>
        <w:t>a lixo em luxo</w:t>
      </w:r>
      <w:r w:rsidRPr="00251187">
        <w:rPr>
          <w:rFonts w:ascii="Arial" w:hAnsi="Arial" w:cs="Arial"/>
        </w:rPr>
        <w:t xml:space="preserve"> pelas mãos artesãs </w:t>
      </w:r>
      <w:r>
        <w:rPr>
          <w:rFonts w:ascii="Arial" w:hAnsi="Arial" w:cs="Arial"/>
        </w:rPr>
        <w:t>da região</w:t>
      </w:r>
      <w:ins w:id="15" w:author="Diego Freitas Oliveira" w:date="2012-06-19T12:38:00Z">
        <w:r w:rsidR="00166CC8">
          <w:rPr>
            <w:rFonts w:ascii="Arial" w:hAnsi="Arial" w:cs="Arial"/>
          </w:rPr>
          <w:t>,</w:t>
        </w:r>
      </w:ins>
      <w:r>
        <w:rPr>
          <w:rFonts w:ascii="Arial" w:hAnsi="Arial" w:cs="Arial"/>
        </w:rPr>
        <w:t xml:space="preserve"> são estimulantes. O negócio começou em 2</w:t>
      </w:r>
      <w:del w:id="16" w:author="Diego Freitas Oliveira" w:date="2012-06-19T12:38:00Z">
        <w:r w:rsidDel="00166CC8">
          <w:rPr>
            <w:rFonts w:ascii="Arial" w:hAnsi="Arial" w:cs="Arial"/>
          </w:rPr>
          <w:delText>.</w:delText>
        </w:r>
      </w:del>
      <w:r>
        <w:rPr>
          <w:rFonts w:ascii="Arial" w:hAnsi="Arial" w:cs="Arial"/>
        </w:rPr>
        <w:t>000</w:t>
      </w:r>
      <w:ins w:id="17" w:author="Diego Freitas Oliveira" w:date="2012-06-19T12:39:00Z">
        <w:r w:rsidR="00166CC8">
          <w:rPr>
            <w:rFonts w:ascii="Arial" w:hAnsi="Arial" w:cs="Arial"/>
          </w:rPr>
          <w:t>,</w:t>
        </w:r>
      </w:ins>
      <w:r>
        <w:rPr>
          <w:rFonts w:ascii="Arial" w:hAnsi="Arial" w:cs="Arial"/>
        </w:rPr>
        <w:t xml:space="preserve"> produzindo 50 peças entre c</w:t>
      </w:r>
      <w:r w:rsidRPr="00251187">
        <w:rPr>
          <w:rFonts w:ascii="Arial" w:hAnsi="Arial" w:cs="Arial"/>
        </w:rPr>
        <w:t>alçados e bolsas</w:t>
      </w:r>
      <w:r>
        <w:rPr>
          <w:rFonts w:ascii="Arial" w:hAnsi="Arial" w:cs="Arial"/>
        </w:rPr>
        <w:t xml:space="preserve">, </w:t>
      </w:r>
      <w:r w:rsidRPr="00251187">
        <w:rPr>
          <w:rFonts w:ascii="Arial" w:hAnsi="Arial" w:cs="Arial"/>
        </w:rPr>
        <w:t>confeccionados a partir de couro de peixe associa</w:t>
      </w:r>
      <w:r>
        <w:rPr>
          <w:rFonts w:ascii="Arial" w:hAnsi="Arial" w:cs="Arial"/>
        </w:rPr>
        <w:t>n</w:t>
      </w:r>
      <w:r w:rsidRPr="00251187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juta e buriti,</w:t>
      </w:r>
      <w:r w:rsidRPr="00251187">
        <w:rPr>
          <w:rFonts w:ascii="Arial" w:hAnsi="Arial" w:cs="Arial"/>
        </w:rPr>
        <w:t xml:space="preserve"> produtos biodegradáveis típicos da região</w:t>
      </w:r>
      <w:r>
        <w:rPr>
          <w:rFonts w:ascii="Arial" w:hAnsi="Arial" w:cs="Arial"/>
        </w:rPr>
        <w:t>. Hoje</w:t>
      </w:r>
      <w:ins w:id="18" w:author="Diego Freitas Oliveira" w:date="2012-06-19T12:39:00Z">
        <w:r w:rsidR="00166CC8">
          <w:rPr>
            <w:rFonts w:ascii="Arial" w:hAnsi="Arial" w:cs="Arial"/>
          </w:rPr>
          <w:t>,</w:t>
        </w:r>
      </w:ins>
      <w:r>
        <w:rPr>
          <w:rFonts w:ascii="Arial" w:hAnsi="Arial" w:cs="Arial"/>
        </w:rPr>
        <w:t xml:space="preserve"> os calçados estão nos pés das canadenses, americanas e europ</w:t>
      </w:r>
      <w:del w:id="19" w:author="Diego Freitas Oliveira" w:date="2012-06-19T12:39:00Z">
        <w:r w:rsidDel="00166CC8">
          <w:rPr>
            <w:rFonts w:ascii="Arial" w:hAnsi="Arial" w:cs="Arial"/>
          </w:rPr>
          <w:delText>é</w:delText>
        </w:r>
      </w:del>
      <w:ins w:id="20" w:author="Diego Freitas Oliveira" w:date="2012-06-19T12:39:00Z">
        <w:r w:rsidR="00166CC8">
          <w:rPr>
            <w:rFonts w:ascii="Arial" w:hAnsi="Arial" w:cs="Arial"/>
          </w:rPr>
          <w:t>e</w:t>
        </w:r>
      </w:ins>
      <w:r>
        <w:rPr>
          <w:rFonts w:ascii="Arial" w:hAnsi="Arial" w:cs="Arial"/>
        </w:rPr>
        <w:t xml:space="preserve">ias. </w:t>
      </w:r>
    </w:p>
    <w:p w:rsidR="007A7EA9" w:rsidRPr="00E709D0" w:rsidRDefault="007A7EA9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/>
          <w:sz w:val="28"/>
          <w:szCs w:val="28"/>
        </w:rPr>
      </w:pPr>
      <w:r w:rsidRPr="00E709D0">
        <w:rPr>
          <w:rFonts w:ascii="Arial" w:hAnsi="Arial" w:cs="Arial"/>
          <w:b/>
          <w:sz w:val="28"/>
          <w:szCs w:val="28"/>
        </w:rPr>
        <w:t>Artes cênicas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</w:rPr>
      </w:pPr>
      <w:r w:rsidRPr="00696341">
        <w:rPr>
          <w:rFonts w:ascii="Arial" w:hAnsi="Arial" w:cs="Arial"/>
        </w:rPr>
        <w:t>Um exemplo de inovação em artes cênicas é o site brasileiro Cennarium</w:t>
      </w:r>
      <w:ins w:id="21" w:author="Diego Freitas Oliveira" w:date="2012-06-19T12:39:00Z">
        <w:r w:rsidR="00166CC8">
          <w:rPr>
            <w:rFonts w:ascii="Arial" w:hAnsi="Arial" w:cs="Arial"/>
          </w:rPr>
          <w:t>,</w:t>
        </w:r>
      </w:ins>
      <w:r w:rsidRPr="00696341">
        <w:rPr>
          <w:rFonts w:ascii="Arial" w:hAnsi="Arial" w:cs="Arial"/>
        </w:rPr>
        <w:t xml:space="preserve"> que transmite peças teatrais pela internet. O modelo é simples. Os clientes se registram no site e compram </w:t>
      </w:r>
      <w:r w:rsidRPr="00696341">
        <w:rPr>
          <w:rFonts w:ascii="Arial" w:hAnsi="Arial" w:cs="Arial"/>
        </w:rPr>
        <w:lastRenderedPageBreak/>
        <w:t>créditos com cartão de débito</w:t>
      </w:r>
      <w:del w:id="22" w:author="Diego Freitas Oliveira" w:date="2012-06-19T12:39:00Z">
        <w:r w:rsidRPr="00696341" w:rsidDel="00166CC8">
          <w:rPr>
            <w:rFonts w:ascii="Arial" w:hAnsi="Arial" w:cs="Arial"/>
          </w:rPr>
          <w:delText>s</w:delText>
        </w:r>
      </w:del>
      <w:r w:rsidRPr="00696341">
        <w:rPr>
          <w:rFonts w:ascii="Arial" w:hAnsi="Arial" w:cs="Arial"/>
        </w:rPr>
        <w:t xml:space="preserve"> ou crédito</w:t>
      </w:r>
      <w:del w:id="23" w:author="Diego Freitas Oliveira" w:date="2012-06-19T12:39:00Z">
        <w:r w:rsidRPr="00696341" w:rsidDel="00166CC8">
          <w:rPr>
            <w:rFonts w:ascii="Arial" w:hAnsi="Arial" w:cs="Arial"/>
          </w:rPr>
          <w:delText>s</w:delText>
        </w:r>
      </w:del>
      <w:r w:rsidRPr="00696341">
        <w:rPr>
          <w:rFonts w:ascii="Arial" w:hAnsi="Arial" w:cs="Arial"/>
        </w:rPr>
        <w:t xml:space="preserve">, boletos ou transferência bancária. Depois de alugada, a peça fica disponível por até 24 horas para ser assistida. </w:t>
      </w:r>
    </w:p>
    <w:p w:rsidR="007A7EA9" w:rsidRPr="00696341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</w:rPr>
      </w:pPr>
      <w:r w:rsidRPr="00696341">
        <w:rPr>
          <w:rFonts w:ascii="Arial" w:hAnsi="Arial" w:cs="Arial"/>
        </w:rPr>
        <w:t>É a primeira empresa do mundo a oferecer serviços desse tipo</w:t>
      </w:r>
      <w:r>
        <w:rPr>
          <w:rFonts w:ascii="Arial" w:hAnsi="Arial" w:cs="Arial"/>
        </w:rPr>
        <w:t xml:space="preserve">. </w:t>
      </w:r>
      <w:r w:rsidRPr="00696341">
        <w:rPr>
          <w:rFonts w:ascii="Arial" w:hAnsi="Arial" w:cs="Arial"/>
        </w:rPr>
        <w:t>A id</w:t>
      </w:r>
      <w:r>
        <w:rPr>
          <w:rFonts w:ascii="Arial" w:hAnsi="Arial" w:cs="Arial"/>
        </w:rPr>
        <w:t>e</w:t>
      </w:r>
      <w:r w:rsidRPr="00696341">
        <w:rPr>
          <w:rFonts w:ascii="Arial" w:hAnsi="Arial" w:cs="Arial"/>
        </w:rPr>
        <w:t xml:space="preserve">ia inovadora não seria possível sem a participação de profissionais do segmento audiovisual, que no caso do estado de Amazonas estão contemplados no mesmo </w:t>
      </w:r>
      <w:del w:id="24" w:author="Diego Freitas Oliveira" w:date="2012-06-19T12:40:00Z">
        <w:r w:rsidRPr="00696341" w:rsidDel="00166CC8">
          <w:rPr>
            <w:rFonts w:ascii="Arial" w:hAnsi="Arial" w:cs="Arial"/>
          </w:rPr>
          <w:delText>P</w:delText>
        </w:r>
      </w:del>
      <w:ins w:id="25" w:author="Diego Freitas Oliveira" w:date="2012-06-19T12:40:00Z">
        <w:r w:rsidR="00166CC8">
          <w:rPr>
            <w:rFonts w:ascii="Arial" w:hAnsi="Arial" w:cs="Arial"/>
          </w:rPr>
          <w:t>p</w:t>
        </w:r>
      </w:ins>
      <w:r w:rsidRPr="00696341">
        <w:rPr>
          <w:rFonts w:ascii="Arial" w:hAnsi="Arial" w:cs="Arial"/>
        </w:rPr>
        <w:t xml:space="preserve">rojeto. 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 w:rsidRPr="00696341">
        <w:rPr>
          <w:rFonts w:ascii="Arial" w:hAnsi="Arial" w:cs="Arial"/>
          <w:sz w:val="26"/>
          <w:szCs w:val="26"/>
        </w:rPr>
        <w:t xml:space="preserve">Para investir em uma iniciativa </w:t>
      </w:r>
      <w:r>
        <w:rPr>
          <w:rFonts w:ascii="Arial" w:hAnsi="Arial" w:cs="Arial"/>
          <w:sz w:val="26"/>
          <w:szCs w:val="26"/>
        </w:rPr>
        <w:t>completamente nova</w:t>
      </w:r>
      <w:ins w:id="26" w:author="Diego Freitas Oliveira" w:date="2012-06-19T12:40:00Z">
        <w:r w:rsidR="00166CC8">
          <w:rPr>
            <w:rFonts w:ascii="Arial" w:hAnsi="Arial" w:cs="Arial"/>
            <w:sz w:val="26"/>
            <w:szCs w:val="26"/>
          </w:rPr>
          <w:t>,</w:t>
        </w:r>
      </w:ins>
      <w:r>
        <w:rPr>
          <w:rFonts w:ascii="Arial" w:hAnsi="Arial" w:cs="Arial"/>
          <w:sz w:val="26"/>
          <w:szCs w:val="26"/>
        </w:rPr>
        <w:t xml:space="preserve"> é fundamental desenvolver um plano de negócios. O plano é um instrumento que ajuda a visualizar a viabilidade econômico-financeira da ideia de negócio. Para ler mais a respeito de planos de negócios:</w:t>
      </w:r>
    </w:p>
    <w:p w:rsidR="007A7EA9" w:rsidRPr="00B07FB3" w:rsidRDefault="008C61DD" w:rsidP="007A7EA9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hyperlink r:id="rId7" w:history="1">
        <w:r w:rsidR="007A7EA9" w:rsidRPr="00B07FB3">
          <w:rPr>
            <w:rStyle w:val="Hyperlink"/>
            <w:rFonts w:ascii="Arial" w:eastAsiaTheme="majorEastAsia" w:hAnsi="Arial" w:cs="Arial"/>
            <w:color w:val="000000" w:themeColor="text1"/>
            <w:sz w:val="20"/>
            <w:szCs w:val="20"/>
          </w:rPr>
          <w:t>www.sebrae.com.br/momento/quero-abrir-um-negocio/vou-abrir/consulte-a-viabilidade/plano-de-negocio</w:t>
        </w:r>
      </w:hyperlink>
      <w:ins w:id="27" w:author="Diego Freitas Oliveira" w:date="2012-06-19T12:41:00Z">
        <w:r w:rsidR="00166CC8">
          <w:rPr>
            <w:rStyle w:val="Hyperlink"/>
            <w:rFonts w:ascii="Arial" w:eastAsiaTheme="majorEastAsia" w:hAnsi="Arial" w:cs="Arial"/>
            <w:color w:val="000000" w:themeColor="text1"/>
            <w:sz w:val="20"/>
            <w:szCs w:val="20"/>
          </w:rPr>
          <w:t>.</w:t>
        </w:r>
      </w:ins>
    </w:p>
    <w:p w:rsidR="007A7EA9" w:rsidRPr="00E709D0" w:rsidRDefault="007A7EA9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/>
          <w:sz w:val="28"/>
          <w:szCs w:val="28"/>
        </w:rPr>
      </w:pPr>
      <w:r w:rsidRPr="00E709D0">
        <w:rPr>
          <w:rFonts w:ascii="Arial" w:hAnsi="Arial" w:cs="Arial"/>
          <w:b/>
          <w:sz w:val="28"/>
          <w:szCs w:val="28"/>
        </w:rPr>
        <w:t xml:space="preserve">Produção audiovisual 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 w:rsidRPr="00BF214C">
        <w:rPr>
          <w:rFonts w:ascii="Arial" w:hAnsi="Arial" w:cs="Arial"/>
          <w:sz w:val="26"/>
          <w:szCs w:val="26"/>
        </w:rPr>
        <w:t xml:space="preserve">Os eventos esportivos abrirão muitas chances para </w:t>
      </w:r>
      <w:r>
        <w:rPr>
          <w:rFonts w:ascii="Arial" w:hAnsi="Arial" w:cs="Arial"/>
          <w:sz w:val="26"/>
          <w:szCs w:val="26"/>
        </w:rPr>
        <w:t>a</w:t>
      </w:r>
      <w:r w:rsidRPr="00BF214C">
        <w:rPr>
          <w:rFonts w:ascii="Arial" w:hAnsi="Arial" w:cs="Arial"/>
          <w:sz w:val="26"/>
          <w:szCs w:val="26"/>
        </w:rPr>
        <w:t xml:space="preserve"> produção audiovisual. No contexto dessa atividade complexa</w:t>
      </w:r>
      <w:r>
        <w:rPr>
          <w:rFonts w:ascii="Arial" w:hAnsi="Arial" w:cs="Arial"/>
          <w:sz w:val="26"/>
          <w:szCs w:val="26"/>
        </w:rPr>
        <w:t xml:space="preserve"> e abrangente</w:t>
      </w:r>
      <w:r w:rsidRPr="00BF214C">
        <w:rPr>
          <w:rFonts w:ascii="Arial" w:hAnsi="Arial" w:cs="Arial"/>
          <w:sz w:val="26"/>
          <w:szCs w:val="26"/>
        </w:rPr>
        <w:t>, estão qua</w:t>
      </w:r>
      <w:r>
        <w:rPr>
          <w:rFonts w:ascii="Arial" w:hAnsi="Arial" w:cs="Arial"/>
          <w:sz w:val="26"/>
          <w:szCs w:val="26"/>
        </w:rPr>
        <w:t xml:space="preserve">isquer </w:t>
      </w:r>
      <w:r w:rsidRPr="00BF214C">
        <w:rPr>
          <w:rFonts w:ascii="Arial" w:hAnsi="Arial" w:cs="Arial"/>
          <w:sz w:val="26"/>
          <w:szCs w:val="26"/>
        </w:rPr>
        <w:t>produto</w:t>
      </w:r>
      <w:r>
        <w:rPr>
          <w:rFonts w:ascii="Arial" w:hAnsi="Arial" w:cs="Arial"/>
          <w:sz w:val="26"/>
          <w:szCs w:val="26"/>
        </w:rPr>
        <w:t>s</w:t>
      </w:r>
      <w:r w:rsidRPr="00BF214C">
        <w:rPr>
          <w:rFonts w:ascii="Arial" w:hAnsi="Arial" w:cs="Arial"/>
          <w:sz w:val="26"/>
          <w:szCs w:val="26"/>
        </w:rPr>
        <w:t xml:space="preserve"> que tenha</w:t>
      </w:r>
      <w:r>
        <w:rPr>
          <w:rFonts w:ascii="Arial" w:hAnsi="Arial" w:cs="Arial"/>
          <w:sz w:val="26"/>
          <w:szCs w:val="26"/>
        </w:rPr>
        <w:t>m</w:t>
      </w:r>
      <w:r w:rsidRPr="00BF214C">
        <w:rPr>
          <w:rFonts w:ascii="Arial" w:hAnsi="Arial" w:cs="Arial"/>
          <w:sz w:val="26"/>
          <w:szCs w:val="26"/>
        </w:rPr>
        <w:t xml:space="preserve"> como resultado</w:t>
      </w:r>
      <w:r>
        <w:rPr>
          <w:rFonts w:ascii="Arial" w:hAnsi="Arial" w:cs="Arial"/>
          <w:sz w:val="26"/>
          <w:szCs w:val="26"/>
        </w:rPr>
        <w:t xml:space="preserve"> </w:t>
      </w:r>
      <w:r w:rsidRPr="00BF214C">
        <w:rPr>
          <w:rFonts w:ascii="Arial" w:hAnsi="Arial" w:cs="Arial"/>
          <w:sz w:val="26"/>
          <w:szCs w:val="26"/>
        </w:rPr>
        <w:t>a transmissão de uma imagem em movimento, seja qual for o meio utilizado para sua</w:t>
      </w:r>
      <w:r>
        <w:rPr>
          <w:rFonts w:ascii="Arial" w:hAnsi="Arial" w:cs="Arial"/>
          <w:sz w:val="26"/>
          <w:szCs w:val="26"/>
        </w:rPr>
        <w:t xml:space="preserve"> </w:t>
      </w:r>
      <w:r w:rsidRPr="00BF214C">
        <w:rPr>
          <w:rFonts w:ascii="Arial" w:hAnsi="Arial" w:cs="Arial"/>
          <w:sz w:val="26"/>
          <w:szCs w:val="26"/>
        </w:rPr>
        <w:t>veiculação, reprodução, transmissão ou difusão</w:t>
      </w:r>
      <w:r>
        <w:rPr>
          <w:rFonts w:ascii="Arial" w:hAnsi="Arial" w:cs="Arial"/>
          <w:sz w:val="26"/>
          <w:szCs w:val="26"/>
        </w:rPr>
        <w:t xml:space="preserve">. </w:t>
      </w:r>
    </w:p>
    <w:p w:rsidR="007A7EA9" w:rsidRPr="00BF214C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del w:id="28" w:author="Diego Freitas Oliveira" w:date="2012-06-19T12:42:00Z">
        <w:r w:rsidDel="00605976">
          <w:rPr>
            <w:rFonts w:ascii="Arial" w:hAnsi="Arial" w:cs="Arial"/>
            <w:sz w:val="26"/>
            <w:szCs w:val="26"/>
          </w:rPr>
          <w:delText>E n</w:delText>
        </w:r>
      </w:del>
      <w:ins w:id="29" w:author="Diego Freitas Oliveira" w:date="2012-06-19T12:42:00Z">
        <w:r w:rsidR="00605976">
          <w:rPr>
            <w:rFonts w:ascii="Arial" w:hAnsi="Arial" w:cs="Arial"/>
            <w:sz w:val="26"/>
            <w:szCs w:val="26"/>
          </w:rPr>
          <w:t>N</w:t>
        </w:r>
      </w:ins>
      <w:r>
        <w:rPr>
          <w:rFonts w:ascii="Arial" w:hAnsi="Arial" w:cs="Arial"/>
          <w:sz w:val="26"/>
          <w:szCs w:val="26"/>
        </w:rPr>
        <w:t>a rota de crescimento do mercado publicitário e do mercado de eventos, o</w:t>
      </w:r>
      <w:r w:rsidRPr="00A25261">
        <w:rPr>
          <w:rFonts w:ascii="Arial" w:hAnsi="Arial" w:cs="Arial"/>
          <w:sz w:val="26"/>
          <w:szCs w:val="26"/>
        </w:rPr>
        <w:t xml:space="preserve">s produtos audiovisuais </w:t>
      </w:r>
      <w:r>
        <w:rPr>
          <w:rFonts w:ascii="Arial" w:hAnsi="Arial" w:cs="Arial"/>
          <w:sz w:val="26"/>
          <w:szCs w:val="26"/>
        </w:rPr>
        <w:t>vão ganhando espaço. Filmes empresariais, por exemplo, s</w:t>
      </w:r>
      <w:r w:rsidRPr="000D0E43">
        <w:rPr>
          <w:rFonts w:ascii="Arial" w:hAnsi="Arial" w:cs="Arial"/>
          <w:sz w:val="26"/>
          <w:szCs w:val="26"/>
        </w:rPr>
        <w:t xml:space="preserve">ão produções que </w:t>
      </w:r>
      <w:r>
        <w:rPr>
          <w:rFonts w:ascii="Arial" w:hAnsi="Arial" w:cs="Arial"/>
          <w:sz w:val="26"/>
          <w:szCs w:val="26"/>
        </w:rPr>
        <w:t>se destina</w:t>
      </w:r>
      <w:r w:rsidRPr="000D0E43">
        <w:rPr>
          <w:rFonts w:ascii="Arial" w:hAnsi="Arial" w:cs="Arial"/>
          <w:sz w:val="26"/>
          <w:szCs w:val="26"/>
        </w:rPr>
        <w:t xml:space="preserve">m </w:t>
      </w:r>
      <w:r>
        <w:rPr>
          <w:rFonts w:ascii="Arial" w:hAnsi="Arial" w:cs="Arial"/>
          <w:sz w:val="26"/>
          <w:szCs w:val="26"/>
        </w:rPr>
        <w:t xml:space="preserve">a </w:t>
      </w:r>
      <w:r w:rsidRPr="000D0E43">
        <w:rPr>
          <w:rFonts w:ascii="Arial" w:hAnsi="Arial" w:cs="Arial"/>
          <w:sz w:val="26"/>
          <w:szCs w:val="26"/>
        </w:rPr>
        <w:t>temas</w:t>
      </w:r>
      <w:r>
        <w:rPr>
          <w:rFonts w:ascii="Arial" w:hAnsi="Arial" w:cs="Arial"/>
          <w:sz w:val="26"/>
          <w:szCs w:val="26"/>
        </w:rPr>
        <w:t xml:space="preserve"> institucionais, cursos e treinamentos, apresentação de produtos ou </w:t>
      </w:r>
      <w:r w:rsidRPr="000D0E43">
        <w:rPr>
          <w:rFonts w:ascii="Arial" w:hAnsi="Arial" w:cs="Arial"/>
          <w:sz w:val="26"/>
          <w:szCs w:val="26"/>
        </w:rPr>
        <w:t>registro de eventos corporativos.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Com a Copa das Confederações</w:t>
      </w:r>
      <w:ins w:id="30" w:author="Diego Freitas Oliveira" w:date="2012-06-19T12:43:00Z">
        <w:r w:rsidR="00605976">
          <w:rPr>
            <w:rFonts w:ascii="Arial" w:hAnsi="Arial" w:cs="Arial"/>
            <w:sz w:val="26"/>
            <w:szCs w:val="26"/>
          </w:rPr>
          <w:t>,</w:t>
        </w:r>
      </w:ins>
      <w:r>
        <w:rPr>
          <w:rFonts w:ascii="Arial" w:hAnsi="Arial" w:cs="Arial"/>
          <w:sz w:val="26"/>
          <w:szCs w:val="26"/>
        </w:rPr>
        <w:t xml:space="preserve"> em 2013</w:t>
      </w:r>
      <w:ins w:id="31" w:author="Diego Freitas Oliveira" w:date="2012-06-19T12:43:00Z">
        <w:r w:rsidR="00605976">
          <w:rPr>
            <w:rFonts w:ascii="Arial" w:hAnsi="Arial" w:cs="Arial"/>
            <w:sz w:val="26"/>
            <w:szCs w:val="26"/>
          </w:rPr>
          <w:t>,</w:t>
        </w:r>
      </w:ins>
      <w:r>
        <w:rPr>
          <w:rFonts w:ascii="Arial" w:hAnsi="Arial" w:cs="Arial"/>
          <w:sz w:val="26"/>
          <w:szCs w:val="26"/>
        </w:rPr>
        <w:t xml:space="preserve"> e Copa do Mundo Fifa</w:t>
      </w:r>
      <w:ins w:id="32" w:author="Diego Freitas Oliveira" w:date="2012-06-19T12:43:00Z">
        <w:r w:rsidR="00605976">
          <w:rPr>
            <w:rFonts w:ascii="Arial" w:hAnsi="Arial" w:cs="Arial"/>
            <w:sz w:val="26"/>
            <w:szCs w:val="26"/>
          </w:rPr>
          <w:t>,</w:t>
        </w:r>
      </w:ins>
      <w:r>
        <w:rPr>
          <w:rFonts w:ascii="Arial" w:hAnsi="Arial" w:cs="Arial"/>
          <w:sz w:val="26"/>
          <w:szCs w:val="26"/>
        </w:rPr>
        <w:t xml:space="preserve"> em 2014, as empresas brasileiras estão trabalhando para ampliar suas carteiras de clientes internacionais e </w:t>
      </w:r>
      <w:del w:id="33" w:author="Diego Freitas Oliveira" w:date="2012-06-19T12:43:00Z">
        <w:r w:rsidDel="00605976">
          <w:rPr>
            <w:rFonts w:ascii="Arial" w:hAnsi="Arial" w:cs="Arial"/>
            <w:sz w:val="26"/>
            <w:szCs w:val="26"/>
          </w:rPr>
          <w:delText xml:space="preserve"> </w:delText>
        </w:r>
      </w:del>
      <w:r>
        <w:rPr>
          <w:rFonts w:ascii="Arial" w:hAnsi="Arial" w:cs="Arial"/>
          <w:sz w:val="26"/>
          <w:szCs w:val="26"/>
        </w:rPr>
        <w:t xml:space="preserve">expandir seus negócios em fronteiras nacionais. </w:t>
      </w:r>
    </w:p>
    <w:p w:rsidR="007A7EA9" w:rsidRPr="00E709D0" w:rsidRDefault="007A7EA9" w:rsidP="007A7EA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 w:rsidRPr="00E709D0">
        <w:rPr>
          <w:rFonts w:ascii="Arial" w:hAnsi="Arial" w:cs="Arial"/>
          <w:sz w:val="26"/>
          <w:szCs w:val="26"/>
        </w:rPr>
        <w:t xml:space="preserve">A corrida corporativa já está acontecendo a todo vapor e as chances de incrementar o faturamento de negócios no setor audiovisual, por esse nicho de mercado, está em pleno movimento. </w:t>
      </w:r>
      <w:del w:id="34" w:author="Diego Freitas Oliveira" w:date="2012-06-19T12:43:00Z">
        <w:r w:rsidRPr="00E709D0" w:rsidDel="00605976">
          <w:rPr>
            <w:rFonts w:ascii="Arial" w:hAnsi="Arial" w:cs="Arial"/>
            <w:sz w:val="26"/>
            <w:szCs w:val="26"/>
          </w:rPr>
          <w:delText>Como s</w:delText>
        </w:r>
      </w:del>
      <w:ins w:id="35" w:author="Diego Freitas Oliveira" w:date="2012-06-19T12:43:00Z">
        <w:r w:rsidR="00605976">
          <w:rPr>
            <w:rFonts w:ascii="Arial" w:hAnsi="Arial" w:cs="Arial"/>
            <w:sz w:val="26"/>
            <w:szCs w:val="26"/>
          </w:rPr>
          <w:t>S</w:t>
        </w:r>
      </w:ins>
      <w:r w:rsidRPr="00E709D0">
        <w:rPr>
          <w:rFonts w:ascii="Arial" w:hAnsi="Arial" w:cs="Arial"/>
          <w:sz w:val="26"/>
          <w:szCs w:val="26"/>
        </w:rPr>
        <w:t>ugestão de leitura sobre o tema “O novo 3D em 20 perguntas e respostas”:</w:t>
      </w:r>
    </w:p>
    <w:p w:rsidR="007A7EA9" w:rsidRPr="002509BE" w:rsidRDefault="008C61DD" w:rsidP="007A7EA9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="Arial" w:hAnsi="Arial" w:cs="Arial"/>
          <w:color w:val="000000" w:themeColor="text1"/>
        </w:rPr>
      </w:pPr>
      <w:hyperlink r:id="rId8" w:history="1">
        <w:r w:rsidR="007A7EA9" w:rsidRPr="002509BE">
          <w:rPr>
            <w:rStyle w:val="Hyperlink"/>
            <w:rFonts w:ascii="Arial" w:eastAsiaTheme="majorEastAsia" w:hAnsi="Arial" w:cs="Arial"/>
            <w:color w:val="000000" w:themeColor="text1"/>
          </w:rPr>
          <w:t>www.sebrae.com.br/setor/cultura-e-entretenimento/o-setor/audiovisual</w:t>
        </w:r>
      </w:hyperlink>
      <w:ins w:id="36" w:author="Diego Freitas Oliveira" w:date="2012-06-19T12:43:00Z">
        <w:r w:rsidR="00605976">
          <w:rPr>
            <w:rStyle w:val="Hyperlink"/>
            <w:rFonts w:ascii="Arial" w:eastAsiaTheme="majorEastAsia" w:hAnsi="Arial" w:cs="Arial"/>
            <w:color w:val="000000" w:themeColor="text1"/>
          </w:rPr>
          <w:t>.</w:t>
        </w:r>
      </w:ins>
    </w:p>
    <w:p w:rsidR="007A7EA9" w:rsidRPr="00E709D0" w:rsidRDefault="007A7EA9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/>
          <w:sz w:val="28"/>
          <w:szCs w:val="28"/>
        </w:rPr>
      </w:pPr>
      <w:r w:rsidRPr="00E709D0">
        <w:rPr>
          <w:rFonts w:ascii="Arial" w:hAnsi="Arial" w:cs="Arial"/>
          <w:b/>
          <w:sz w:val="28"/>
          <w:szCs w:val="28"/>
        </w:rPr>
        <w:t>Apoio do Sebrae para aproveitar oportunidades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O link a seguir oferece </w:t>
      </w:r>
      <w:r w:rsidRPr="00D43A91">
        <w:rPr>
          <w:rFonts w:ascii="Arial" w:hAnsi="Arial" w:cs="Arial"/>
        </w:rPr>
        <w:t>mais informações</w:t>
      </w:r>
      <w:r>
        <w:rPr>
          <w:rFonts w:ascii="Arial" w:hAnsi="Arial" w:cs="Arial"/>
        </w:rPr>
        <w:t xml:space="preserve"> d</w:t>
      </w:r>
      <w:r w:rsidRPr="00D43A91">
        <w:rPr>
          <w:rFonts w:ascii="Arial" w:hAnsi="Arial" w:cs="Arial"/>
        </w:rPr>
        <w:t>o Sebrae</w:t>
      </w:r>
      <w:del w:id="37" w:author="Diego Freitas Oliveira" w:date="2012-06-19T12:43:00Z">
        <w:r w:rsidRPr="00D43A91" w:rsidDel="00605976">
          <w:rPr>
            <w:rFonts w:ascii="Arial" w:hAnsi="Arial" w:cs="Arial"/>
          </w:rPr>
          <w:delText>-</w:delText>
        </w:r>
      </w:del>
      <w:ins w:id="38" w:author="Diego Freitas Oliveira" w:date="2012-06-19T12:43:00Z">
        <w:r w:rsidR="00605976">
          <w:rPr>
            <w:rFonts w:ascii="Arial" w:hAnsi="Arial" w:cs="Arial"/>
          </w:rPr>
          <w:t xml:space="preserve"> </w:t>
        </w:r>
      </w:ins>
      <w:r w:rsidRPr="00D43A91">
        <w:rPr>
          <w:rFonts w:ascii="Arial" w:hAnsi="Arial" w:cs="Arial"/>
        </w:rPr>
        <w:t>AM</w:t>
      </w:r>
      <w:r>
        <w:rPr>
          <w:rFonts w:ascii="Arial" w:hAnsi="Arial" w:cs="Arial"/>
        </w:rPr>
        <w:t xml:space="preserve"> a respeito do Projeto Gestão do Artesanato e Cultura do Amazonas, que também poderão ser obtidas por meio da Central de Relacionamento no telefone 0800-570 0800.  </w:t>
      </w:r>
    </w:p>
    <w:p w:rsidR="007A7EA9" w:rsidRPr="00AB71F7" w:rsidRDefault="008C61DD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color w:val="000000" w:themeColor="text1"/>
        </w:rPr>
      </w:pPr>
      <w:hyperlink r:id="rId9" w:history="1">
        <w:r w:rsidR="007A7EA9" w:rsidRPr="00AB71F7">
          <w:rPr>
            <w:rStyle w:val="Hyperlink"/>
            <w:rFonts w:ascii="Arial" w:hAnsi="Arial" w:cs="Arial"/>
            <w:color w:val="000000" w:themeColor="text1"/>
          </w:rPr>
          <w:t>www.sebrae.com.br/uf/amazonas/sebrae-amazonas/projetos-sebrae-am</w:t>
        </w:r>
      </w:hyperlink>
      <w:ins w:id="39" w:author="Diego Freitas Oliveira" w:date="2012-06-19T12:47:00Z">
        <w:r w:rsidR="00034A4C">
          <w:rPr>
            <w:rStyle w:val="Hyperlink"/>
            <w:rFonts w:ascii="Arial" w:hAnsi="Arial" w:cs="Arial"/>
            <w:color w:val="000000" w:themeColor="text1"/>
          </w:rPr>
          <w:t>.</w:t>
        </w:r>
      </w:ins>
    </w:p>
    <w:p w:rsidR="007A7EA9" w:rsidRPr="00E709D0" w:rsidRDefault="007A7EA9" w:rsidP="007A7EA9">
      <w:pPr>
        <w:outlineLvl w:val="0"/>
        <w:rPr>
          <w:rFonts w:ascii="Arial" w:hAnsi="Arial" w:cs="Arial"/>
          <w:b/>
          <w:sz w:val="28"/>
          <w:szCs w:val="40"/>
        </w:rPr>
      </w:pPr>
      <w:r w:rsidRPr="00E709D0">
        <w:rPr>
          <w:rFonts w:ascii="Arial" w:hAnsi="Arial" w:cs="Arial"/>
          <w:b/>
          <w:sz w:val="28"/>
          <w:szCs w:val="40"/>
        </w:rPr>
        <w:t>MAIS PRODUTOS E MAIS CONSUMIDORES DE ALIMENTOS</w:t>
      </w:r>
      <w:r>
        <w:rPr>
          <w:rFonts w:ascii="Arial" w:hAnsi="Arial" w:cs="Arial"/>
          <w:b/>
          <w:sz w:val="28"/>
          <w:szCs w:val="40"/>
        </w:rPr>
        <w:t xml:space="preserve"> </w:t>
      </w:r>
      <w:r w:rsidRPr="00E709D0">
        <w:rPr>
          <w:rFonts w:ascii="Arial" w:hAnsi="Arial" w:cs="Arial"/>
          <w:b/>
          <w:sz w:val="28"/>
          <w:szCs w:val="40"/>
        </w:rPr>
        <w:t>ORGÂNICOS E SUSTENTÁVEIS</w:t>
      </w:r>
    </w:p>
    <w:p w:rsidR="007A7EA9" w:rsidRPr="005C4CD9" w:rsidRDefault="007A7EA9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Cs/>
          <w:i/>
          <w:color w:val="000000" w:themeColor="text1"/>
        </w:rPr>
      </w:pPr>
      <w:r w:rsidRPr="005C4CD9">
        <w:rPr>
          <w:rFonts w:ascii="Arial" w:hAnsi="Arial" w:cs="Arial"/>
          <w:i/>
          <w:color w:val="000000" w:themeColor="text1"/>
        </w:rPr>
        <w:lastRenderedPageBreak/>
        <w:t>Copa do Mundo Fifa 2014 estimulará produção e consumo de produtos. Manaus e a sua Região Metropolitana contam com o apoio do Sebrae</w:t>
      </w:r>
      <w:del w:id="40" w:author="Diego Freitas Oliveira" w:date="2012-06-19T12:47:00Z">
        <w:r w:rsidRPr="005C4CD9" w:rsidDel="00034A4C">
          <w:rPr>
            <w:rFonts w:ascii="Arial" w:hAnsi="Arial" w:cs="Arial"/>
            <w:i/>
            <w:color w:val="000000" w:themeColor="text1"/>
          </w:rPr>
          <w:delText>-</w:delText>
        </w:r>
      </w:del>
      <w:ins w:id="41" w:author="Diego Freitas Oliveira" w:date="2012-06-19T12:47:00Z">
        <w:r w:rsidR="00034A4C">
          <w:rPr>
            <w:rFonts w:ascii="Arial" w:hAnsi="Arial" w:cs="Arial"/>
            <w:i/>
            <w:color w:val="000000" w:themeColor="text1"/>
          </w:rPr>
          <w:t xml:space="preserve"> </w:t>
        </w:r>
      </w:ins>
      <w:r w:rsidRPr="005C4CD9">
        <w:rPr>
          <w:rFonts w:ascii="Arial" w:hAnsi="Arial" w:cs="Arial"/>
          <w:i/>
          <w:color w:val="000000" w:themeColor="text1"/>
        </w:rPr>
        <w:t xml:space="preserve">AM para aumentar produção, produtividade e melhorar vendas. </w:t>
      </w:r>
    </w:p>
    <w:p w:rsidR="007A7EA9" w:rsidRPr="00C02043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 w:rsidRPr="00C02043">
        <w:rPr>
          <w:rFonts w:ascii="Arial" w:hAnsi="Arial" w:cs="Arial"/>
          <w:sz w:val="26"/>
          <w:szCs w:val="26"/>
        </w:rPr>
        <w:t xml:space="preserve">O fato de o Brasil sediar a Copa do Mundo Fifa 2014 aquecerá ainda mais </w:t>
      </w:r>
      <w:r>
        <w:rPr>
          <w:rFonts w:ascii="Arial" w:hAnsi="Arial" w:cs="Arial"/>
          <w:sz w:val="26"/>
          <w:szCs w:val="26"/>
        </w:rPr>
        <w:t>o mercado de alimentos orgânicos</w:t>
      </w:r>
      <w:ins w:id="42" w:author="Diego Freitas Oliveira" w:date="2012-06-19T12:47:00Z">
        <w:r w:rsidR="00034A4C">
          <w:rPr>
            <w:rFonts w:ascii="Arial" w:hAnsi="Arial" w:cs="Arial"/>
            <w:sz w:val="26"/>
            <w:szCs w:val="26"/>
          </w:rPr>
          <w:t>,</w:t>
        </w:r>
      </w:ins>
      <w:r>
        <w:rPr>
          <w:rFonts w:ascii="Arial" w:hAnsi="Arial" w:cs="Arial"/>
          <w:sz w:val="26"/>
          <w:szCs w:val="26"/>
        </w:rPr>
        <w:t xml:space="preserve"> que já é altamente </w:t>
      </w:r>
      <w:r w:rsidRPr="00C02043">
        <w:rPr>
          <w:rFonts w:ascii="Arial" w:hAnsi="Arial" w:cs="Arial"/>
          <w:sz w:val="26"/>
          <w:szCs w:val="26"/>
        </w:rPr>
        <w:t xml:space="preserve">promissor. O governo brasileiro </w:t>
      </w:r>
      <w:r>
        <w:rPr>
          <w:rFonts w:ascii="Arial" w:hAnsi="Arial" w:cs="Arial"/>
          <w:sz w:val="26"/>
          <w:szCs w:val="26"/>
        </w:rPr>
        <w:t>lançará em todo o País</w:t>
      </w:r>
      <w:ins w:id="43" w:author="Diego Freitas Oliveira" w:date="2012-06-19T12:47:00Z">
        <w:r w:rsidR="00034A4C">
          <w:rPr>
            <w:rFonts w:ascii="Arial" w:hAnsi="Arial" w:cs="Arial"/>
            <w:sz w:val="26"/>
            <w:szCs w:val="26"/>
          </w:rPr>
          <w:t>,</w:t>
        </w:r>
      </w:ins>
      <w:r w:rsidRPr="00C02043">
        <w:rPr>
          <w:rFonts w:ascii="Arial" w:hAnsi="Arial" w:cs="Arial"/>
          <w:sz w:val="26"/>
          <w:szCs w:val="26"/>
        </w:rPr>
        <w:t xml:space="preserve"> até o final de 2012</w:t>
      </w:r>
      <w:ins w:id="44" w:author="Diego Freitas Oliveira" w:date="2012-06-19T12:47:00Z">
        <w:r w:rsidR="00034A4C">
          <w:rPr>
            <w:rFonts w:ascii="Arial" w:hAnsi="Arial" w:cs="Arial"/>
            <w:sz w:val="26"/>
            <w:szCs w:val="26"/>
          </w:rPr>
          <w:t>,</w:t>
        </w:r>
      </w:ins>
      <w:r w:rsidRPr="00C02043">
        <w:rPr>
          <w:rFonts w:ascii="Arial" w:hAnsi="Arial" w:cs="Arial"/>
          <w:sz w:val="26"/>
          <w:szCs w:val="26"/>
        </w:rPr>
        <w:t xml:space="preserve"> a Campanha Copa Orgânica e Sustentável, que tem o objetivo </w:t>
      </w:r>
      <w:r>
        <w:rPr>
          <w:rFonts w:ascii="Arial" w:hAnsi="Arial" w:cs="Arial"/>
          <w:sz w:val="26"/>
          <w:szCs w:val="26"/>
        </w:rPr>
        <w:t xml:space="preserve">de </w:t>
      </w:r>
      <w:r w:rsidRPr="00C02043">
        <w:rPr>
          <w:rFonts w:ascii="Arial" w:hAnsi="Arial" w:cs="Arial"/>
          <w:sz w:val="26"/>
          <w:szCs w:val="26"/>
        </w:rPr>
        <w:t>incentivar a produção e</w:t>
      </w:r>
      <w:r>
        <w:rPr>
          <w:rFonts w:ascii="Arial" w:hAnsi="Arial" w:cs="Arial"/>
          <w:sz w:val="26"/>
          <w:szCs w:val="26"/>
        </w:rPr>
        <w:t>, paralelamente,</w:t>
      </w:r>
      <w:r w:rsidRPr="00C02043">
        <w:rPr>
          <w:rFonts w:ascii="Arial" w:hAnsi="Arial" w:cs="Arial"/>
          <w:sz w:val="26"/>
          <w:szCs w:val="26"/>
        </w:rPr>
        <w:t xml:space="preserve"> o consumo de produtos orgânicos e sustentáveis nas cidades-sede da Copa.</w:t>
      </w:r>
    </w:p>
    <w:p w:rsidR="007A7EA9" w:rsidRPr="00E709D0" w:rsidRDefault="007A7EA9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/>
          <w:sz w:val="28"/>
          <w:szCs w:val="28"/>
        </w:rPr>
      </w:pPr>
      <w:r w:rsidRPr="00E709D0">
        <w:rPr>
          <w:rFonts w:ascii="Arial" w:hAnsi="Arial" w:cs="Arial"/>
          <w:b/>
          <w:sz w:val="28"/>
          <w:szCs w:val="28"/>
        </w:rPr>
        <w:t xml:space="preserve">Estímulo à produção  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 w:rsidRPr="009109EC">
        <w:rPr>
          <w:rFonts w:ascii="Arial" w:hAnsi="Arial" w:cs="Arial"/>
          <w:sz w:val="26"/>
          <w:szCs w:val="26"/>
        </w:rPr>
        <w:t xml:space="preserve">Segundo o </w:t>
      </w:r>
      <w:hyperlink r:id="rId10" w:history="1">
        <w:r w:rsidRPr="009109EC">
          <w:rPr>
            <w:rFonts w:ascii="Arial" w:hAnsi="Arial" w:cs="Arial"/>
            <w:sz w:val="26"/>
            <w:szCs w:val="26"/>
          </w:rPr>
          <w:t>www.organicsnet.com.br</w:t>
        </w:r>
      </w:hyperlink>
      <w:r w:rsidRPr="009109EC">
        <w:rPr>
          <w:rFonts w:ascii="Arial" w:hAnsi="Arial" w:cs="Arial"/>
          <w:sz w:val="26"/>
          <w:szCs w:val="26"/>
        </w:rPr>
        <w:t>, a produção orgânica corresponde a apenas 1% de tudo o que é cultivado no Estado</w:t>
      </w:r>
      <w:r>
        <w:rPr>
          <w:rFonts w:ascii="Arial" w:hAnsi="Arial" w:cs="Arial"/>
          <w:sz w:val="26"/>
          <w:szCs w:val="26"/>
        </w:rPr>
        <w:t xml:space="preserve"> do Amazonas. Por isso, a campanha Copa Orgânica e Sustentável chega em muito boa hora para a região.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Amparada na </w:t>
      </w:r>
      <w:r w:rsidRPr="00EF2C43">
        <w:rPr>
          <w:rFonts w:ascii="Arial" w:hAnsi="Arial" w:cs="Arial"/>
          <w:sz w:val="26"/>
          <w:szCs w:val="26"/>
        </w:rPr>
        <w:t>Política Nacional de A</w:t>
      </w:r>
      <w:r>
        <w:rPr>
          <w:rFonts w:ascii="Arial" w:hAnsi="Arial" w:cs="Arial"/>
          <w:sz w:val="26"/>
          <w:szCs w:val="26"/>
        </w:rPr>
        <w:t xml:space="preserve">groecologia e Produção Orgânica, com o objetivo de </w:t>
      </w:r>
      <w:r w:rsidRPr="00EF2C43">
        <w:rPr>
          <w:rFonts w:ascii="Arial" w:hAnsi="Arial" w:cs="Arial"/>
          <w:sz w:val="26"/>
          <w:szCs w:val="26"/>
        </w:rPr>
        <w:t>promover</w:t>
      </w:r>
      <w:r>
        <w:rPr>
          <w:rFonts w:ascii="Arial" w:hAnsi="Arial" w:cs="Arial"/>
          <w:sz w:val="26"/>
          <w:szCs w:val="26"/>
        </w:rPr>
        <w:t xml:space="preserve"> </w:t>
      </w:r>
      <w:r w:rsidRPr="00EF2C43">
        <w:rPr>
          <w:rFonts w:ascii="Arial" w:hAnsi="Arial" w:cs="Arial"/>
          <w:sz w:val="26"/>
          <w:szCs w:val="26"/>
        </w:rPr>
        <w:t xml:space="preserve">a transição </w:t>
      </w:r>
      <w:r>
        <w:rPr>
          <w:rFonts w:ascii="Arial" w:hAnsi="Arial" w:cs="Arial"/>
          <w:sz w:val="26"/>
          <w:szCs w:val="26"/>
        </w:rPr>
        <w:t xml:space="preserve">da produção convencional para a </w:t>
      </w:r>
      <w:r w:rsidRPr="00EF2C43">
        <w:rPr>
          <w:rFonts w:ascii="Arial" w:hAnsi="Arial" w:cs="Arial"/>
          <w:sz w:val="26"/>
          <w:szCs w:val="26"/>
        </w:rPr>
        <w:t>agroecológica e orgânica</w:t>
      </w:r>
      <w:r>
        <w:rPr>
          <w:rFonts w:ascii="Arial" w:hAnsi="Arial" w:cs="Arial"/>
          <w:sz w:val="26"/>
          <w:szCs w:val="26"/>
        </w:rPr>
        <w:t xml:space="preserve">, o foco é o </w:t>
      </w:r>
      <w:r w:rsidRPr="00EF2C43">
        <w:rPr>
          <w:rFonts w:ascii="Arial" w:hAnsi="Arial" w:cs="Arial"/>
          <w:sz w:val="26"/>
          <w:szCs w:val="26"/>
        </w:rPr>
        <w:t>desenvolvimento rural</w:t>
      </w:r>
      <w:r>
        <w:rPr>
          <w:rFonts w:ascii="Arial" w:hAnsi="Arial" w:cs="Arial"/>
          <w:sz w:val="26"/>
          <w:szCs w:val="26"/>
        </w:rPr>
        <w:t xml:space="preserve"> sustentável. 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 w:rsidRPr="00C02043">
        <w:rPr>
          <w:rFonts w:ascii="Arial" w:hAnsi="Arial" w:cs="Arial"/>
          <w:sz w:val="26"/>
          <w:szCs w:val="26"/>
        </w:rPr>
        <w:t xml:space="preserve">Até 2014, o </w:t>
      </w:r>
      <w:r>
        <w:rPr>
          <w:rFonts w:ascii="Arial" w:hAnsi="Arial" w:cs="Arial"/>
          <w:sz w:val="26"/>
          <w:szCs w:val="26"/>
        </w:rPr>
        <w:t>G</w:t>
      </w:r>
      <w:r w:rsidRPr="00C02043">
        <w:rPr>
          <w:rFonts w:ascii="Arial" w:hAnsi="Arial" w:cs="Arial"/>
          <w:sz w:val="26"/>
          <w:szCs w:val="26"/>
        </w:rPr>
        <w:t xml:space="preserve">overno </w:t>
      </w:r>
      <w:r>
        <w:rPr>
          <w:rFonts w:ascii="Arial" w:hAnsi="Arial" w:cs="Arial"/>
          <w:sz w:val="26"/>
          <w:szCs w:val="26"/>
        </w:rPr>
        <w:t xml:space="preserve">Federal </w:t>
      </w:r>
      <w:r w:rsidRPr="00C02043">
        <w:rPr>
          <w:rFonts w:ascii="Arial" w:hAnsi="Arial" w:cs="Arial"/>
          <w:sz w:val="26"/>
          <w:szCs w:val="26"/>
        </w:rPr>
        <w:t xml:space="preserve">tem como meta </w:t>
      </w:r>
      <w:r>
        <w:rPr>
          <w:rFonts w:ascii="Arial" w:hAnsi="Arial" w:cs="Arial"/>
          <w:sz w:val="26"/>
          <w:szCs w:val="26"/>
        </w:rPr>
        <w:t xml:space="preserve">ampliar </w:t>
      </w:r>
      <w:r w:rsidRPr="00C02043">
        <w:rPr>
          <w:rFonts w:ascii="Arial" w:hAnsi="Arial" w:cs="Arial"/>
          <w:sz w:val="26"/>
          <w:szCs w:val="26"/>
        </w:rPr>
        <w:t xml:space="preserve">de 200 </w:t>
      </w:r>
      <w:ins w:id="45" w:author="Diego Freitas Oliveira" w:date="2012-06-19T12:48:00Z">
        <w:r w:rsidR="00034A4C">
          <w:rPr>
            <w:rFonts w:ascii="Arial" w:hAnsi="Arial" w:cs="Arial"/>
            <w:sz w:val="26"/>
            <w:szCs w:val="26"/>
          </w:rPr>
          <w:t xml:space="preserve">mil </w:t>
        </w:r>
      </w:ins>
      <w:r w:rsidRPr="00C02043">
        <w:rPr>
          <w:rFonts w:ascii="Arial" w:hAnsi="Arial" w:cs="Arial"/>
          <w:sz w:val="26"/>
          <w:szCs w:val="26"/>
        </w:rPr>
        <w:t>para 300 mil</w:t>
      </w:r>
      <w:r>
        <w:rPr>
          <w:rFonts w:ascii="Arial" w:hAnsi="Arial" w:cs="Arial"/>
          <w:sz w:val="26"/>
          <w:szCs w:val="26"/>
        </w:rPr>
        <w:t xml:space="preserve"> </w:t>
      </w:r>
      <w:r w:rsidRPr="00C02043">
        <w:rPr>
          <w:rFonts w:ascii="Arial" w:hAnsi="Arial" w:cs="Arial"/>
          <w:sz w:val="26"/>
          <w:szCs w:val="26"/>
        </w:rPr>
        <w:t>o número de famílias envolvidas na produção de agroecológicos</w:t>
      </w:r>
      <w:r>
        <w:rPr>
          <w:rFonts w:ascii="Arial" w:hAnsi="Arial" w:cs="Arial"/>
          <w:sz w:val="26"/>
          <w:szCs w:val="26"/>
        </w:rPr>
        <w:t xml:space="preserve"> no País</w:t>
      </w:r>
      <w:r w:rsidRPr="00C02043">
        <w:rPr>
          <w:rFonts w:ascii="Arial" w:hAnsi="Arial" w:cs="Arial"/>
          <w:sz w:val="26"/>
          <w:szCs w:val="26"/>
        </w:rPr>
        <w:t xml:space="preserve">. </w:t>
      </w:r>
    </w:p>
    <w:p w:rsidR="007A7EA9" w:rsidRPr="00E709D0" w:rsidRDefault="007A7EA9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/>
          <w:sz w:val="28"/>
          <w:szCs w:val="28"/>
        </w:rPr>
      </w:pPr>
      <w:r w:rsidRPr="00E709D0">
        <w:rPr>
          <w:rFonts w:ascii="Arial" w:hAnsi="Arial" w:cs="Arial"/>
          <w:b/>
          <w:sz w:val="28"/>
          <w:szCs w:val="28"/>
        </w:rPr>
        <w:t xml:space="preserve">Estímulo à demanda 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sz w:val="26"/>
          <w:szCs w:val="26"/>
        </w:rPr>
      </w:pPr>
      <w:r w:rsidRPr="00C02043">
        <w:rPr>
          <w:rFonts w:ascii="Arial" w:hAnsi="Arial" w:cs="Arial"/>
          <w:sz w:val="26"/>
          <w:szCs w:val="26"/>
        </w:rPr>
        <w:t xml:space="preserve">Apesar do aumento de famílias </w:t>
      </w:r>
      <w:r>
        <w:rPr>
          <w:rFonts w:ascii="Arial" w:hAnsi="Arial" w:cs="Arial"/>
          <w:sz w:val="26"/>
          <w:szCs w:val="26"/>
        </w:rPr>
        <w:t xml:space="preserve">envolvidas na produção, </w:t>
      </w:r>
      <w:r w:rsidRPr="00C02043">
        <w:rPr>
          <w:rFonts w:ascii="Arial" w:hAnsi="Arial" w:cs="Arial"/>
          <w:sz w:val="26"/>
          <w:szCs w:val="26"/>
        </w:rPr>
        <w:t>o setor continuará bastante promissor</w:t>
      </w:r>
      <w:r>
        <w:rPr>
          <w:rFonts w:ascii="Arial" w:hAnsi="Arial" w:cs="Arial"/>
          <w:sz w:val="26"/>
          <w:szCs w:val="26"/>
        </w:rPr>
        <w:t>. P</w:t>
      </w:r>
      <w:r w:rsidRPr="00C02043">
        <w:rPr>
          <w:rFonts w:ascii="Arial" w:hAnsi="Arial" w:cs="Arial"/>
          <w:sz w:val="26"/>
          <w:szCs w:val="26"/>
        </w:rPr>
        <w:t>ar</w:t>
      </w:r>
      <w:r>
        <w:rPr>
          <w:rFonts w:ascii="Arial" w:hAnsi="Arial" w:cs="Arial"/>
          <w:sz w:val="26"/>
          <w:szCs w:val="26"/>
        </w:rPr>
        <w:t>alelamente ao apoio ao produtor</w:t>
      </w:r>
      <w:ins w:id="46" w:author="Diego Freitas Oliveira" w:date="2012-06-19T12:49:00Z">
        <w:r w:rsidR="00034A4C">
          <w:rPr>
            <w:rFonts w:ascii="Arial" w:hAnsi="Arial" w:cs="Arial"/>
            <w:sz w:val="26"/>
            <w:szCs w:val="26"/>
          </w:rPr>
          <w:t>,</w:t>
        </w:r>
      </w:ins>
      <w:r w:rsidRPr="00C0204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haverá investimentos </w:t>
      </w:r>
      <w:r w:rsidRPr="00C02043">
        <w:rPr>
          <w:rFonts w:ascii="Arial" w:hAnsi="Arial" w:cs="Arial"/>
          <w:sz w:val="26"/>
          <w:szCs w:val="26"/>
        </w:rPr>
        <w:t xml:space="preserve">em </w:t>
      </w:r>
      <w:r>
        <w:rPr>
          <w:rFonts w:ascii="Arial" w:hAnsi="Arial" w:cs="Arial"/>
          <w:sz w:val="26"/>
          <w:szCs w:val="26"/>
        </w:rPr>
        <w:t xml:space="preserve">publicidade para estimular </w:t>
      </w:r>
      <w:r w:rsidRPr="00C02043">
        <w:rPr>
          <w:rFonts w:ascii="Arial" w:hAnsi="Arial" w:cs="Arial"/>
          <w:sz w:val="26"/>
          <w:szCs w:val="26"/>
        </w:rPr>
        <w:t xml:space="preserve">o consumo </w:t>
      </w:r>
      <w:r>
        <w:rPr>
          <w:rFonts w:ascii="Arial" w:hAnsi="Arial" w:cs="Arial"/>
          <w:sz w:val="26"/>
          <w:szCs w:val="26"/>
        </w:rPr>
        <w:t xml:space="preserve">consciente. 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Ocorrerão </w:t>
      </w:r>
      <w:r w:rsidRPr="00C02043">
        <w:rPr>
          <w:rFonts w:ascii="Arial" w:hAnsi="Arial" w:cs="Arial"/>
          <w:sz w:val="26"/>
          <w:szCs w:val="26"/>
        </w:rPr>
        <w:t xml:space="preserve">ações que visam </w:t>
      </w:r>
      <w:ins w:id="47" w:author="Diego Freitas Oliveira" w:date="2012-06-19T12:49:00Z">
        <w:r w:rsidR="00034A4C">
          <w:rPr>
            <w:rFonts w:ascii="Arial" w:hAnsi="Arial" w:cs="Arial"/>
            <w:sz w:val="26"/>
            <w:szCs w:val="26"/>
          </w:rPr>
          <w:t xml:space="preserve">a </w:t>
        </w:r>
      </w:ins>
      <w:r w:rsidRPr="00C02043">
        <w:rPr>
          <w:rFonts w:ascii="Arial" w:hAnsi="Arial" w:cs="Arial"/>
          <w:sz w:val="26"/>
          <w:szCs w:val="26"/>
        </w:rPr>
        <w:t xml:space="preserve">conscientizar donos de bares, restaurantes e hotéis a </w:t>
      </w:r>
      <w:r>
        <w:rPr>
          <w:rFonts w:ascii="Arial" w:hAnsi="Arial" w:cs="Arial"/>
          <w:sz w:val="26"/>
          <w:szCs w:val="26"/>
        </w:rPr>
        <w:t xml:space="preserve">adotarem </w:t>
      </w:r>
      <w:r w:rsidRPr="00C02043">
        <w:rPr>
          <w:rFonts w:ascii="Arial" w:hAnsi="Arial" w:cs="Arial"/>
          <w:sz w:val="26"/>
          <w:szCs w:val="26"/>
        </w:rPr>
        <w:t>produtos</w:t>
      </w:r>
      <w:r>
        <w:rPr>
          <w:rFonts w:ascii="Arial" w:hAnsi="Arial" w:cs="Arial"/>
          <w:sz w:val="26"/>
          <w:szCs w:val="26"/>
        </w:rPr>
        <w:t xml:space="preserve"> orgânicos e agroecológicos</w:t>
      </w:r>
      <w:r w:rsidRPr="00C02043">
        <w:rPr>
          <w:rFonts w:ascii="Arial" w:hAnsi="Arial" w:cs="Arial"/>
          <w:sz w:val="26"/>
          <w:szCs w:val="26"/>
        </w:rPr>
        <w:t xml:space="preserve">, principalmente </w:t>
      </w:r>
      <w:del w:id="48" w:author="Diego Freitas Oliveira" w:date="2012-06-19T12:49:00Z">
        <w:r w:rsidDel="00034A4C">
          <w:rPr>
            <w:rFonts w:ascii="Arial" w:hAnsi="Arial" w:cs="Arial"/>
            <w:sz w:val="26"/>
            <w:szCs w:val="26"/>
          </w:rPr>
          <w:delText xml:space="preserve">com a </w:delText>
        </w:r>
      </w:del>
      <w:r w:rsidRPr="00C02043">
        <w:rPr>
          <w:rFonts w:ascii="Arial" w:hAnsi="Arial" w:cs="Arial"/>
          <w:sz w:val="26"/>
          <w:szCs w:val="26"/>
        </w:rPr>
        <w:t>durante a Copa do Mundo Fifa 2014.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 w:rsidRPr="00C02043">
        <w:rPr>
          <w:rFonts w:ascii="Arial" w:hAnsi="Arial" w:cs="Arial"/>
          <w:sz w:val="26"/>
          <w:szCs w:val="26"/>
        </w:rPr>
        <w:t>Está previsto, também até 2014, um aumento de 13% na participação de produtos orgânicos e sustentáveis nas compras governamentais.</w:t>
      </w:r>
      <w:r>
        <w:rPr>
          <w:rFonts w:ascii="Arial" w:hAnsi="Arial" w:cs="Arial"/>
          <w:sz w:val="26"/>
          <w:szCs w:val="26"/>
        </w:rPr>
        <w:t xml:space="preserve"> Uma das demandas governamentais ocorre por meio dos programas de alimentação nas escolas.</w:t>
      </w:r>
    </w:p>
    <w:p w:rsidR="007A7EA9" w:rsidRPr="00C02043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Os programas atuam </w:t>
      </w:r>
      <w:r w:rsidRPr="008A2D1D">
        <w:rPr>
          <w:rFonts w:ascii="Arial" w:hAnsi="Arial" w:cs="Arial"/>
          <w:sz w:val="26"/>
          <w:szCs w:val="26"/>
        </w:rPr>
        <w:t>para que, na hora d</w:t>
      </w:r>
      <w:r>
        <w:rPr>
          <w:rFonts w:ascii="Arial" w:hAnsi="Arial" w:cs="Arial"/>
          <w:sz w:val="26"/>
          <w:szCs w:val="26"/>
        </w:rPr>
        <w:t>a</w:t>
      </w:r>
      <w:r w:rsidRPr="008A2D1D">
        <w:rPr>
          <w:rFonts w:ascii="Arial" w:hAnsi="Arial" w:cs="Arial"/>
          <w:sz w:val="26"/>
          <w:szCs w:val="26"/>
        </w:rPr>
        <w:t xml:space="preserve"> compra</w:t>
      </w:r>
      <w:r>
        <w:rPr>
          <w:rFonts w:ascii="Arial" w:hAnsi="Arial" w:cs="Arial"/>
          <w:sz w:val="26"/>
          <w:szCs w:val="26"/>
        </w:rPr>
        <w:t xml:space="preserve"> de </w:t>
      </w:r>
      <w:r w:rsidRPr="008A2D1D">
        <w:rPr>
          <w:rFonts w:ascii="Arial" w:hAnsi="Arial" w:cs="Arial"/>
          <w:sz w:val="26"/>
          <w:szCs w:val="26"/>
        </w:rPr>
        <w:t>produtos que serão consumidos pelos estudantes</w:t>
      </w:r>
      <w:r>
        <w:rPr>
          <w:rFonts w:ascii="Arial" w:hAnsi="Arial" w:cs="Arial"/>
          <w:sz w:val="26"/>
          <w:szCs w:val="26"/>
        </w:rPr>
        <w:t>, a</w:t>
      </w:r>
      <w:r w:rsidRPr="008A2D1D">
        <w:rPr>
          <w:rFonts w:ascii="Arial" w:hAnsi="Arial" w:cs="Arial"/>
          <w:sz w:val="26"/>
          <w:szCs w:val="26"/>
        </w:rPr>
        <w:t xml:space="preserve"> opção seja sempre por alimentos bem variados, produzido</w:t>
      </w:r>
      <w:r>
        <w:rPr>
          <w:rFonts w:ascii="Arial" w:hAnsi="Arial" w:cs="Arial"/>
          <w:sz w:val="26"/>
          <w:szCs w:val="26"/>
        </w:rPr>
        <w:t>s</w:t>
      </w:r>
      <w:r w:rsidRPr="008A2D1D">
        <w:rPr>
          <w:rFonts w:ascii="Arial" w:hAnsi="Arial" w:cs="Arial"/>
          <w:sz w:val="26"/>
          <w:szCs w:val="26"/>
        </w:rPr>
        <w:t xml:space="preserve"> no município onde fi</w:t>
      </w:r>
      <w:r>
        <w:rPr>
          <w:rFonts w:ascii="Arial" w:hAnsi="Arial" w:cs="Arial"/>
          <w:sz w:val="26"/>
          <w:szCs w:val="26"/>
        </w:rPr>
        <w:t xml:space="preserve">ca a escola ou bem próximos a ele e, de preferência, por agricultores familiares. </w:t>
      </w:r>
    </w:p>
    <w:p w:rsidR="007A7EA9" w:rsidRPr="00E709D0" w:rsidRDefault="007A7EA9" w:rsidP="007A7EA9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/>
          <w:sz w:val="28"/>
          <w:szCs w:val="28"/>
        </w:rPr>
      </w:pPr>
      <w:r w:rsidRPr="00E709D0">
        <w:rPr>
          <w:rFonts w:ascii="Arial" w:hAnsi="Arial" w:cs="Arial"/>
          <w:b/>
          <w:sz w:val="28"/>
          <w:szCs w:val="28"/>
        </w:rPr>
        <w:t>Manaus e Região Metropolitana</w:t>
      </w:r>
    </w:p>
    <w:p w:rsidR="007A7EA9" w:rsidRPr="002F67BA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C02043">
        <w:rPr>
          <w:rFonts w:ascii="Arial" w:hAnsi="Arial" w:cs="Arial"/>
          <w:sz w:val="26"/>
          <w:szCs w:val="26"/>
        </w:rPr>
        <w:t xml:space="preserve">O Programa Sebrae 2014 </w:t>
      </w:r>
      <w:r>
        <w:rPr>
          <w:rFonts w:ascii="Arial" w:hAnsi="Arial" w:cs="Arial"/>
          <w:sz w:val="26"/>
          <w:szCs w:val="26"/>
        </w:rPr>
        <w:t>no Amazonas atende, por meio do Projeto Horticultura Orgânica da Região Metropolitana de Manaus, os p</w:t>
      </w:r>
      <w:r w:rsidRPr="00C02043">
        <w:rPr>
          <w:rFonts w:ascii="Arial" w:hAnsi="Arial" w:cs="Arial"/>
          <w:sz w:val="26"/>
          <w:szCs w:val="26"/>
        </w:rPr>
        <w:t xml:space="preserve">rodutores </w:t>
      </w:r>
      <w:r>
        <w:rPr>
          <w:rFonts w:ascii="Arial" w:hAnsi="Arial" w:cs="Arial"/>
          <w:sz w:val="26"/>
          <w:szCs w:val="26"/>
        </w:rPr>
        <w:t>r</w:t>
      </w:r>
      <w:r w:rsidRPr="00C02043">
        <w:rPr>
          <w:rFonts w:ascii="Arial" w:hAnsi="Arial" w:cs="Arial"/>
          <w:sz w:val="26"/>
          <w:szCs w:val="26"/>
        </w:rPr>
        <w:t>urais</w:t>
      </w:r>
      <w:ins w:id="49" w:author="Diego Freitas Oliveira" w:date="2012-06-19T12:50:00Z">
        <w:r w:rsidR="00034A4C">
          <w:rPr>
            <w:rFonts w:ascii="Arial" w:hAnsi="Arial" w:cs="Arial"/>
            <w:sz w:val="26"/>
            <w:szCs w:val="26"/>
          </w:rPr>
          <w:t>,</w:t>
        </w:r>
      </w:ins>
      <w:r>
        <w:rPr>
          <w:rFonts w:ascii="Arial" w:hAnsi="Arial" w:cs="Arial"/>
          <w:sz w:val="26"/>
          <w:szCs w:val="26"/>
        </w:rPr>
        <w:t xml:space="preserve"> estimulando o </w:t>
      </w:r>
      <w:r w:rsidRPr="00C02043">
        <w:rPr>
          <w:rFonts w:ascii="Arial" w:hAnsi="Arial" w:cs="Arial"/>
          <w:sz w:val="26"/>
          <w:szCs w:val="26"/>
        </w:rPr>
        <w:t xml:space="preserve">  </w:t>
      </w:r>
      <w:r w:rsidRPr="00C02043">
        <w:rPr>
          <w:rFonts w:ascii="Arial" w:hAnsi="Arial" w:cs="Arial"/>
          <w:sz w:val="26"/>
          <w:szCs w:val="26"/>
        </w:rPr>
        <w:lastRenderedPageBreak/>
        <w:t>aumento da produção, da produtividade e das vendas, de modo a assegurar a sustentabilidade do negócio.</w:t>
      </w:r>
      <w:r>
        <w:rPr>
          <w:rFonts w:ascii="Arial" w:hAnsi="Arial" w:cs="Arial"/>
          <w:sz w:val="26"/>
          <w:szCs w:val="26"/>
        </w:rPr>
        <w:t xml:space="preserve"> </w:t>
      </w:r>
    </w:p>
    <w:p w:rsidR="007A7EA9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Para os produtores</w:t>
      </w:r>
      <w:ins w:id="50" w:author="Diego Freitas Oliveira" w:date="2012-06-19T12:50:00Z">
        <w:r w:rsidR="008C61DD">
          <w:rPr>
            <w:rFonts w:ascii="Arial" w:hAnsi="Arial" w:cs="Arial"/>
            <w:sz w:val="26"/>
            <w:szCs w:val="26"/>
          </w:rPr>
          <w:t>,</w:t>
        </w:r>
      </w:ins>
      <w:r>
        <w:rPr>
          <w:rFonts w:ascii="Arial" w:hAnsi="Arial" w:cs="Arial"/>
          <w:sz w:val="26"/>
          <w:szCs w:val="26"/>
        </w:rPr>
        <w:t xml:space="preserve"> </w:t>
      </w:r>
      <w:r w:rsidRPr="006064B3">
        <w:rPr>
          <w:rFonts w:ascii="Arial" w:hAnsi="Arial" w:cs="Arial"/>
          <w:sz w:val="26"/>
          <w:szCs w:val="26"/>
        </w:rPr>
        <w:t>preencher os requisitos que são necessários para que sejam reconhecidos com produtores orgânicos</w:t>
      </w:r>
      <w:r>
        <w:rPr>
          <w:rFonts w:ascii="Arial" w:hAnsi="Arial" w:cs="Arial"/>
          <w:sz w:val="26"/>
          <w:szCs w:val="26"/>
        </w:rPr>
        <w:t xml:space="preserve"> facilitará o acesso aos ben</w:t>
      </w:r>
      <w:del w:id="51" w:author="Diego Freitas Oliveira" w:date="2012-06-19T12:51:00Z">
        <w:r w:rsidDel="008C61DD">
          <w:rPr>
            <w:rFonts w:ascii="Arial" w:hAnsi="Arial" w:cs="Arial"/>
            <w:sz w:val="26"/>
            <w:szCs w:val="26"/>
          </w:rPr>
          <w:delText>é</w:delText>
        </w:r>
      </w:del>
      <w:ins w:id="52" w:author="Diego Freitas Oliveira" w:date="2012-06-19T12:51:00Z">
        <w:r w:rsidR="008C61DD">
          <w:rPr>
            <w:rFonts w:ascii="Arial" w:hAnsi="Arial" w:cs="Arial"/>
            <w:sz w:val="26"/>
            <w:szCs w:val="26"/>
          </w:rPr>
          <w:t>e</w:t>
        </w:r>
      </w:ins>
      <w:r>
        <w:rPr>
          <w:rFonts w:ascii="Arial" w:hAnsi="Arial" w:cs="Arial"/>
          <w:sz w:val="26"/>
          <w:szCs w:val="26"/>
        </w:rPr>
        <w:t>f</w:t>
      </w:r>
      <w:ins w:id="53" w:author="Diego Freitas Oliveira" w:date="2012-06-19T12:51:00Z">
        <w:r w:rsidR="008C61DD">
          <w:rPr>
            <w:rFonts w:ascii="Arial" w:hAnsi="Arial" w:cs="Arial"/>
            <w:sz w:val="26"/>
            <w:szCs w:val="26"/>
          </w:rPr>
          <w:t>í</w:t>
        </w:r>
      </w:ins>
      <w:del w:id="54" w:author="Diego Freitas Oliveira" w:date="2012-06-19T12:51:00Z">
        <w:r w:rsidDel="008C61DD">
          <w:rPr>
            <w:rFonts w:ascii="Arial" w:hAnsi="Arial" w:cs="Arial"/>
            <w:sz w:val="26"/>
            <w:szCs w:val="26"/>
          </w:rPr>
          <w:delText>i</w:delText>
        </w:r>
      </w:del>
      <w:r>
        <w:rPr>
          <w:rFonts w:ascii="Arial" w:hAnsi="Arial" w:cs="Arial"/>
          <w:sz w:val="26"/>
          <w:szCs w:val="26"/>
        </w:rPr>
        <w:t>c</w:t>
      </w:r>
      <w:ins w:id="55" w:author="Diego Freitas Oliveira" w:date="2012-06-19T12:51:00Z">
        <w:r w:rsidR="008C61DD">
          <w:rPr>
            <w:rFonts w:ascii="Arial" w:hAnsi="Arial" w:cs="Arial"/>
            <w:sz w:val="26"/>
            <w:szCs w:val="26"/>
          </w:rPr>
          <w:t>i</w:t>
        </w:r>
      </w:ins>
      <w:r>
        <w:rPr>
          <w:rFonts w:ascii="Arial" w:hAnsi="Arial" w:cs="Arial"/>
          <w:sz w:val="26"/>
          <w:szCs w:val="26"/>
        </w:rPr>
        <w:t xml:space="preserve">os e vantagens que o Programa oferece. </w:t>
      </w:r>
    </w:p>
    <w:p w:rsidR="007A7EA9" w:rsidRPr="00C02043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</w:t>
      </w:r>
      <w:r w:rsidRPr="006064B3">
        <w:rPr>
          <w:rFonts w:ascii="Arial" w:hAnsi="Arial" w:cs="Arial"/>
          <w:sz w:val="26"/>
          <w:szCs w:val="26"/>
        </w:rPr>
        <w:t xml:space="preserve"> Sebrae</w:t>
      </w:r>
      <w:del w:id="56" w:author="Diego Freitas Oliveira" w:date="2012-06-19T12:51:00Z">
        <w:r w:rsidDel="008C61DD">
          <w:rPr>
            <w:rFonts w:ascii="Arial" w:hAnsi="Arial" w:cs="Arial"/>
            <w:sz w:val="26"/>
            <w:szCs w:val="26"/>
          </w:rPr>
          <w:delText>-</w:delText>
        </w:r>
      </w:del>
      <w:ins w:id="57" w:author="Diego Freitas Oliveira" w:date="2012-06-19T12:51:00Z">
        <w:r w:rsidR="008C61DD">
          <w:rPr>
            <w:rFonts w:ascii="Arial" w:hAnsi="Arial" w:cs="Arial"/>
            <w:sz w:val="26"/>
            <w:szCs w:val="26"/>
          </w:rPr>
          <w:t xml:space="preserve"> </w:t>
        </w:r>
      </w:ins>
      <w:r>
        <w:rPr>
          <w:rFonts w:ascii="Arial" w:hAnsi="Arial" w:cs="Arial"/>
          <w:sz w:val="26"/>
          <w:szCs w:val="26"/>
        </w:rPr>
        <w:t>AM</w:t>
      </w:r>
      <w:r w:rsidRPr="006064B3">
        <w:rPr>
          <w:rFonts w:ascii="Arial" w:hAnsi="Arial" w:cs="Arial"/>
          <w:sz w:val="26"/>
          <w:szCs w:val="26"/>
        </w:rPr>
        <w:t xml:space="preserve"> atua junto aos agricultores para que tenham um produto reconhecidamente de origem orgânica</w:t>
      </w:r>
      <w:r>
        <w:rPr>
          <w:rFonts w:ascii="Arial" w:hAnsi="Arial" w:cs="Arial"/>
          <w:sz w:val="26"/>
          <w:szCs w:val="26"/>
        </w:rPr>
        <w:t xml:space="preserve">, </w:t>
      </w:r>
      <w:r w:rsidRPr="006064B3">
        <w:rPr>
          <w:rFonts w:ascii="Arial" w:hAnsi="Arial" w:cs="Arial"/>
          <w:sz w:val="26"/>
          <w:szCs w:val="26"/>
        </w:rPr>
        <w:t>fomenta</w:t>
      </w:r>
      <w:r>
        <w:rPr>
          <w:rFonts w:ascii="Arial" w:hAnsi="Arial" w:cs="Arial"/>
          <w:sz w:val="26"/>
          <w:szCs w:val="26"/>
        </w:rPr>
        <w:t>ndo</w:t>
      </w:r>
      <w:r w:rsidRPr="006064B3">
        <w:rPr>
          <w:rFonts w:ascii="Arial" w:hAnsi="Arial" w:cs="Arial"/>
          <w:sz w:val="26"/>
          <w:szCs w:val="26"/>
        </w:rPr>
        <w:t xml:space="preserve"> as iniciativas e também identifica</w:t>
      </w:r>
      <w:r>
        <w:rPr>
          <w:rFonts w:ascii="Arial" w:hAnsi="Arial" w:cs="Arial"/>
          <w:sz w:val="26"/>
          <w:szCs w:val="26"/>
        </w:rPr>
        <w:t>ndo</w:t>
      </w:r>
      <w:r w:rsidRPr="006064B3">
        <w:rPr>
          <w:rFonts w:ascii="Arial" w:hAnsi="Arial" w:cs="Arial"/>
          <w:sz w:val="26"/>
          <w:szCs w:val="26"/>
        </w:rPr>
        <w:t xml:space="preserve"> potenciais clientes para desenvolver </w:t>
      </w:r>
      <w:r>
        <w:rPr>
          <w:rFonts w:ascii="Arial" w:hAnsi="Arial" w:cs="Arial"/>
          <w:sz w:val="26"/>
          <w:szCs w:val="26"/>
        </w:rPr>
        <w:t>esse</w:t>
      </w:r>
      <w:r w:rsidRPr="006064B3">
        <w:rPr>
          <w:rFonts w:ascii="Arial" w:hAnsi="Arial" w:cs="Arial"/>
          <w:sz w:val="26"/>
          <w:szCs w:val="26"/>
        </w:rPr>
        <w:t xml:space="preserve"> comércio no Estado</w:t>
      </w:r>
      <w:r>
        <w:rPr>
          <w:rFonts w:ascii="Arial" w:hAnsi="Arial" w:cs="Arial"/>
          <w:sz w:val="26"/>
          <w:szCs w:val="26"/>
        </w:rPr>
        <w:t>. Para conhecer o Programa, basta acessar o link:</w:t>
      </w:r>
    </w:p>
    <w:p w:rsidR="007A7EA9" w:rsidRPr="002F67BA" w:rsidRDefault="008C61DD" w:rsidP="007A7EA9">
      <w:pPr>
        <w:rPr>
          <w:rFonts w:ascii="Arial" w:hAnsi="Arial" w:cs="Arial"/>
          <w:color w:val="000000" w:themeColor="text1"/>
          <w:sz w:val="24"/>
          <w:szCs w:val="24"/>
        </w:rPr>
      </w:pPr>
      <w:hyperlink r:id="rId11" w:history="1">
        <w:r w:rsidR="007A7EA9" w:rsidRPr="002F67BA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www.sebrae.com.br/uf/amazonas/sebrae-amazonas/projetos-sebrae-am</w:t>
        </w:r>
      </w:hyperlink>
      <w:ins w:id="58" w:author="Diego Freitas Oliveira" w:date="2012-06-19T12:51:00Z">
        <w:r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.</w:t>
        </w:r>
      </w:ins>
      <w:bookmarkStart w:id="59" w:name="_GoBack"/>
      <w:bookmarkEnd w:id="59"/>
    </w:p>
    <w:p w:rsidR="007A7EA9" w:rsidRPr="006064B3" w:rsidRDefault="007A7EA9" w:rsidP="007A7EA9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</w:p>
    <w:p w:rsidR="008E519F" w:rsidRPr="004773FB" w:rsidRDefault="008E519F" w:rsidP="008E51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773FB">
        <w:rPr>
          <w:rFonts w:ascii="Arial" w:hAnsi="Arial" w:cs="Arial"/>
          <w:color w:val="000000"/>
          <w:sz w:val="24"/>
          <w:szCs w:val="24"/>
        </w:rPr>
        <w:t>Procure o Sebrae mais perto de você:</w:t>
      </w:r>
    </w:p>
    <w:p w:rsidR="008E519F" w:rsidRDefault="008C61DD" w:rsidP="008E51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hyperlink r:id="rId12" w:history="1">
        <w:r w:rsidR="008E519F" w:rsidRPr="00F458EC">
          <w:rPr>
            <w:rStyle w:val="Hyperlink"/>
            <w:rFonts w:ascii="Arial" w:hAnsi="Arial" w:cs="Arial"/>
            <w:b/>
            <w:sz w:val="24"/>
            <w:szCs w:val="24"/>
          </w:rPr>
          <w:t>http://www.sebrae.com.br/uf/amazonas</w:t>
        </w:r>
      </w:hyperlink>
    </w:p>
    <w:p w:rsidR="008E519F" w:rsidRPr="00D6483C" w:rsidRDefault="008E519F" w:rsidP="008E51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773FB">
        <w:rPr>
          <w:rFonts w:ascii="Arial" w:hAnsi="Arial" w:cs="Arial"/>
          <w:color w:val="000000"/>
          <w:sz w:val="24"/>
          <w:szCs w:val="24"/>
        </w:rPr>
        <w:t>0800 570 0800</w:t>
      </w:r>
    </w:p>
    <w:p w:rsidR="00DD5F9D" w:rsidRDefault="00DD5F9D" w:rsidP="007A7EA9">
      <w:pPr>
        <w:tabs>
          <w:tab w:val="left" w:pos="284"/>
        </w:tabs>
      </w:pPr>
    </w:p>
    <w:sectPr w:rsidR="00DD5F9D" w:rsidSect="007A7EA9">
      <w:pgSz w:w="11906" w:h="16838"/>
      <w:pgMar w:top="993" w:right="991" w:bottom="1135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B650F"/>
    <w:multiLevelType w:val="hybridMultilevel"/>
    <w:tmpl w:val="8E9C6E92"/>
    <w:lvl w:ilvl="0" w:tplc="965272B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7EA9"/>
    <w:rsid w:val="00034A4C"/>
    <w:rsid w:val="00166CC8"/>
    <w:rsid w:val="002509E8"/>
    <w:rsid w:val="00286246"/>
    <w:rsid w:val="004275B9"/>
    <w:rsid w:val="0060568F"/>
    <w:rsid w:val="00605976"/>
    <w:rsid w:val="007A7EA9"/>
    <w:rsid w:val="008949E6"/>
    <w:rsid w:val="008C61DD"/>
    <w:rsid w:val="008E519F"/>
    <w:rsid w:val="009B123C"/>
    <w:rsid w:val="00A412E7"/>
    <w:rsid w:val="00AB7A04"/>
    <w:rsid w:val="00CB419B"/>
    <w:rsid w:val="00D01C7D"/>
    <w:rsid w:val="00D73A5D"/>
    <w:rsid w:val="00DD5F9D"/>
    <w:rsid w:val="00DE7252"/>
    <w:rsid w:val="00EC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pacing w:val="60"/>
        <w:position w:val="6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EA9"/>
    <w:rPr>
      <w:rFonts w:asciiTheme="minorHAnsi" w:hAnsiTheme="minorHAnsi" w:cstheme="minorBidi"/>
      <w:spacing w:val="0"/>
      <w:position w:val="0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A7EA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A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7A7EA9"/>
  </w:style>
  <w:style w:type="paragraph" w:styleId="Textodebalo">
    <w:name w:val="Balloon Text"/>
    <w:basedOn w:val="Normal"/>
    <w:link w:val="TextodebaloChar"/>
    <w:uiPriority w:val="99"/>
    <w:semiHidden/>
    <w:unhideWhenUsed/>
    <w:rsid w:val="0025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09E8"/>
    <w:rPr>
      <w:rFonts w:ascii="Tahoma" w:hAnsi="Tahoma" w:cs="Tahoma"/>
      <w:spacing w:val="0"/>
      <w:positio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brae.com.br/setor/cultura-e-entretenimento/o-setor/audiovisua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ebrae.com.br/momento/quero-abrir-um-negocio/vou-abrir/consulte-a-viabilidade/plano-de-negocio" TargetMode="External"/><Relationship Id="rId12" Type="http://schemas.openxmlformats.org/officeDocument/2006/relationships/hyperlink" Target="http://www.sebrae.com.br/uf/amazon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brae.com.br/customizado/sebrae2014/sebrae-2014/oportunidades/manaus_final.pdf" TargetMode="External"/><Relationship Id="rId11" Type="http://schemas.openxmlformats.org/officeDocument/2006/relationships/hyperlink" Target="http://www.sebrae.com.br/uf/amazonas/sebrae-amazonas/projetos-sebrae-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rganicsnet.com.b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brae.com.br/uf/amazonas/sebrae-amazonas/projetos-sebrae-a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1329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lucio.junior</dc:creator>
  <cp:lastModifiedBy>Diego Freitas Oliveira</cp:lastModifiedBy>
  <cp:revision>10</cp:revision>
  <dcterms:created xsi:type="dcterms:W3CDTF">2012-06-15T20:17:00Z</dcterms:created>
  <dcterms:modified xsi:type="dcterms:W3CDTF">2012-06-19T15:51:00Z</dcterms:modified>
</cp:coreProperties>
</file>