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51" w:rsidRPr="00145D2E" w:rsidRDefault="00BD1E51" w:rsidP="00BD1E51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b/>
          <w:sz w:val="36"/>
          <w:szCs w:val="26"/>
        </w:rPr>
      </w:pPr>
      <w:r w:rsidRPr="00145D2E">
        <w:rPr>
          <w:rFonts w:ascii="Arial" w:hAnsi="Arial" w:cs="Arial"/>
          <w:b/>
          <w:sz w:val="36"/>
          <w:szCs w:val="26"/>
        </w:rPr>
        <w:t>RECIFE</w:t>
      </w:r>
    </w:p>
    <w:p w:rsidR="00BD1E51" w:rsidRPr="00145D2E" w:rsidRDefault="00BD1E51" w:rsidP="00BD1E51">
      <w:pPr>
        <w:outlineLvl w:val="0"/>
        <w:rPr>
          <w:rFonts w:ascii="Arial" w:hAnsi="Arial" w:cs="Arial"/>
          <w:b/>
          <w:sz w:val="28"/>
          <w:szCs w:val="40"/>
        </w:rPr>
      </w:pPr>
      <w:r w:rsidRPr="00145D2E">
        <w:rPr>
          <w:rFonts w:ascii="Arial" w:hAnsi="Arial" w:cs="Arial"/>
          <w:b/>
          <w:sz w:val="28"/>
          <w:szCs w:val="40"/>
        </w:rPr>
        <w:t>OPORTUNIDADES NÃO FALTARÃO PARA</w:t>
      </w:r>
      <w:r>
        <w:rPr>
          <w:rFonts w:ascii="Arial" w:hAnsi="Arial" w:cs="Arial"/>
          <w:b/>
          <w:sz w:val="28"/>
          <w:szCs w:val="40"/>
        </w:rPr>
        <w:t xml:space="preserve"> </w:t>
      </w:r>
      <w:r w:rsidRPr="00145D2E">
        <w:rPr>
          <w:rFonts w:ascii="Arial" w:hAnsi="Arial" w:cs="Arial"/>
          <w:b/>
          <w:sz w:val="28"/>
          <w:szCs w:val="40"/>
        </w:rPr>
        <w:t xml:space="preserve">AGÊNCIAS DE VIAGEM E TURISMO </w:t>
      </w:r>
    </w:p>
    <w:p w:rsidR="00BD1E51" w:rsidRPr="009C62A4" w:rsidRDefault="00BD1E51" w:rsidP="00BD1E51">
      <w:pPr>
        <w:jc w:val="both"/>
        <w:rPr>
          <w:rFonts w:ascii="Arial" w:hAnsi="Arial" w:cs="Arial"/>
          <w:i/>
          <w:sz w:val="24"/>
          <w:szCs w:val="24"/>
        </w:rPr>
      </w:pPr>
      <w:r w:rsidRPr="009C62A4">
        <w:rPr>
          <w:rFonts w:ascii="Arial" w:hAnsi="Arial" w:cs="Arial"/>
          <w:i/>
          <w:sz w:val="24"/>
          <w:szCs w:val="24"/>
        </w:rPr>
        <w:t>Internet pode representar uma grande ameaça ou uma grande oportunidade para os empreendedores do setor de agências de viagens e turismo. Tudo dependerá do grau de disposição em inovar.</w:t>
      </w:r>
    </w:p>
    <w:p w:rsidR="00BD1E51" w:rsidRPr="00B900A4" w:rsidRDefault="00BD1E51" w:rsidP="00BD1E51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sz w:val="26"/>
          <w:szCs w:val="26"/>
        </w:rPr>
      </w:pPr>
      <w:r w:rsidRPr="00B900A4">
        <w:rPr>
          <w:rFonts w:ascii="Arial" w:hAnsi="Arial" w:cs="Arial"/>
          <w:sz w:val="26"/>
          <w:szCs w:val="26"/>
        </w:rPr>
        <w:t>O Brasil</w:t>
      </w:r>
      <w:ins w:id="0" w:author="Diego Freitas Oliveira" w:date="2012-06-19T11:59:00Z">
        <w:r w:rsidR="00557B5D">
          <w:rPr>
            <w:rFonts w:ascii="Arial" w:hAnsi="Arial" w:cs="Arial"/>
            <w:sz w:val="26"/>
            <w:szCs w:val="26"/>
          </w:rPr>
          <w:t>,</w:t>
        </w:r>
      </w:ins>
      <w:r w:rsidRPr="00B900A4">
        <w:rPr>
          <w:rFonts w:ascii="Arial" w:hAnsi="Arial" w:cs="Arial"/>
          <w:sz w:val="26"/>
          <w:szCs w:val="26"/>
        </w:rPr>
        <w:t xml:space="preserve"> sediando grandes eventos esportivos internacionais nos próximos anos</w:t>
      </w:r>
      <w:del w:id="1" w:author="Diego Freitas Oliveira" w:date="2012-06-19T11:59:00Z">
        <w:r w:rsidRPr="00B900A4" w:rsidDel="00557B5D">
          <w:rPr>
            <w:rFonts w:ascii="Arial" w:hAnsi="Arial" w:cs="Arial"/>
            <w:sz w:val="26"/>
            <w:szCs w:val="26"/>
          </w:rPr>
          <w:delText>,</w:delText>
        </w:r>
      </w:del>
      <w:ins w:id="2" w:author="Diego Freitas Oliveira" w:date="2012-06-19T11:59:00Z">
        <w:r w:rsidR="00557B5D">
          <w:rPr>
            <w:rFonts w:ascii="Arial" w:hAnsi="Arial" w:cs="Arial"/>
            <w:sz w:val="26"/>
            <w:szCs w:val="26"/>
          </w:rPr>
          <w:t xml:space="preserve"> e</w:t>
        </w:r>
      </w:ins>
      <w:r w:rsidRPr="00B900A4">
        <w:rPr>
          <w:rFonts w:ascii="Arial" w:hAnsi="Arial" w:cs="Arial"/>
          <w:sz w:val="26"/>
          <w:szCs w:val="26"/>
        </w:rPr>
        <w:t xml:space="preserve"> aumentando a captação de eventos de negócios</w:t>
      </w:r>
      <w:ins w:id="3" w:author="Diego Freitas Oliveira" w:date="2012-06-19T11:59:00Z">
        <w:r w:rsidR="00557B5D">
          <w:rPr>
            <w:rFonts w:ascii="Arial" w:hAnsi="Arial" w:cs="Arial"/>
            <w:sz w:val="26"/>
            <w:szCs w:val="26"/>
          </w:rPr>
          <w:t>,</w:t>
        </w:r>
      </w:ins>
      <w:r w:rsidRPr="00B900A4">
        <w:rPr>
          <w:rFonts w:ascii="Arial" w:hAnsi="Arial" w:cs="Arial"/>
          <w:sz w:val="26"/>
          <w:szCs w:val="26"/>
        </w:rPr>
        <w:t xml:space="preserve"> e a </w:t>
      </w:r>
      <w:r>
        <w:rPr>
          <w:rFonts w:ascii="Arial" w:hAnsi="Arial" w:cs="Arial"/>
          <w:sz w:val="26"/>
          <w:szCs w:val="26"/>
        </w:rPr>
        <w:t>economia</w:t>
      </w:r>
      <w:ins w:id="4" w:author="Diego Freitas Oliveira" w:date="2012-06-19T11:59:00Z">
        <w:r w:rsidR="00557B5D">
          <w:rPr>
            <w:rFonts w:ascii="Arial" w:hAnsi="Arial" w:cs="Arial"/>
            <w:sz w:val="26"/>
            <w:szCs w:val="26"/>
          </w:rPr>
          <w:t>,</w:t>
        </w:r>
      </w:ins>
      <w:r>
        <w:rPr>
          <w:rFonts w:ascii="Arial" w:hAnsi="Arial" w:cs="Arial"/>
          <w:sz w:val="26"/>
          <w:szCs w:val="26"/>
        </w:rPr>
        <w:t xml:space="preserve"> pro</w:t>
      </w:r>
      <w:ins w:id="5" w:author="Diego Freitas Oliveira" w:date="2012-06-19T12:00:00Z">
        <w:r w:rsidR="00557B5D">
          <w:rPr>
            <w:rFonts w:ascii="Arial" w:hAnsi="Arial" w:cs="Arial"/>
            <w:sz w:val="26"/>
            <w:szCs w:val="26"/>
          </w:rPr>
          <w:t>mo</w:t>
        </w:r>
      </w:ins>
      <w:r>
        <w:rPr>
          <w:rFonts w:ascii="Arial" w:hAnsi="Arial" w:cs="Arial"/>
          <w:sz w:val="26"/>
          <w:szCs w:val="26"/>
        </w:rPr>
        <w:t xml:space="preserve">vendo </w:t>
      </w:r>
      <w:r w:rsidRPr="00B900A4">
        <w:rPr>
          <w:rFonts w:ascii="Arial" w:hAnsi="Arial" w:cs="Arial"/>
          <w:sz w:val="26"/>
          <w:szCs w:val="26"/>
        </w:rPr>
        <w:t>melhoria do padrão de vida dos brasileiros</w:t>
      </w:r>
      <w:ins w:id="6" w:author="Diego Freitas Oliveira" w:date="2012-06-19T12:00:00Z">
        <w:r w:rsidR="00557B5D">
          <w:rPr>
            <w:rFonts w:ascii="Arial" w:hAnsi="Arial" w:cs="Arial"/>
            <w:sz w:val="26"/>
            <w:szCs w:val="26"/>
          </w:rPr>
          <w:t>,</w:t>
        </w:r>
      </w:ins>
      <w:r w:rsidRPr="00B900A4">
        <w:rPr>
          <w:rFonts w:ascii="Arial" w:hAnsi="Arial" w:cs="Arial"/>
          <w:sz w:val="26"/>
          <w:szCs w:val="26"/>
        </w:rPr>
        <w:t xml:space="preserve"> possibilita</w:t>
      </w:r>
      <w:r>
        <w:rPr>
          <w:rFonts w:ascii="Arial" w:hAnsi="Arial" w:cs="Arial"/>
          <w:sz w:val="26"/>
          <w:szCs w:val="26"/>
        </w:rPr>
        <w:t xml:space="preserve">rão </w:t>
      </w:r>
      <w:r w:rsidRPr="00B900A4">
        <w:rPr>
          <w:rFonts w:ascii="Arial" w:hAnsi="Arial" w:cs="Arial"/>
          <w:sz w:val="26"/>
          <w:szCs w:val="26"/>
        </w:rPr>
        <w:t xml:space="preserve">o aumento de gastos com viagens. </w:t>
      </w:r>
    </w:p>
    <w:p w:rsidR="00BD1E51" w:rsidRDefault="00BD1E51" w:rsidP="00BD1E51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sz w:val="26"/>
          <w:szCs w:val="26"/>
        </w:rPr>
      </w:pPr>
      <w:r w:rsidRPr="00B900A4">
        <w:rPr>
          <w:rFonts w:ascii="Arial" w:hAnsi="Arial" w:cs="Arial"/>
          <w:sz w:val="26"/>
          <w:szCs w:val="26"/>
        </w:rPr>
        <w:t>O cenário não poderia ser mais paradisíaco para o setor d</w:t>
      </w:r>
      <w:r>
        <w:rPr>
          <w:rFonts w:ascii="Arial" w:hAnsi="Arial" w:cs="Arial"/>
          <w:sz w:val="26"/>
          <w:szCs w:val="26"/>
        </w:rPr>
        <w:t>as</w:t>
      </w:r>
      <w:r w:rsidRPr="00B900A4">
        <w:rPr>
          <w:rFonts w:ascii="Arial" w:hAnsi="Arial" w:cs="Arial"/>
          <w:sz w:val="26"/>
          <w:szCs w:val="26"/>
        </w:rPr>
        <w:t xml:space="preserve"> agências de viagens e </w:t>
      </w:r>
      <w:r>
        <w:rPr>
          <w:rFonts w:ascii="Arial" w:hAnsi="Arial" w:cs="Arial"/>
          <w:sz w:val="26"/>
          <w:szCs w:val="26"/>
        </w:rPr>
        <w:t xml:space="preserve">de </w:t>
      </w:r>
      <w:r w:rsidRPr="00B900A4">
        <w:rPr>
          <w:rFonts w:ascii="Arial" w:hAnsi="Arial" w:cs="Arial"/>
          <w:sz w:val="26"/>
          <w:szCs w:val="26"/>
        </w:rPr>
        <w:t xml:space="preserve">turismo. </w:t>
      </w:r>
      <w:r>
        <w:rPr>
          <w:rFonts w:ascii="Arial" w:hAnsi="Arial" w:cs="Arial"/>
          <w:sz w:val="26"/>
          <w:szCs w:val="26"/>
        </w:rPr>
        <w:t xml:space="preserve">Porém, </w:t>
      </w:r>
      <w:r w:rsidRPr="00B900A4">
        <w:rPr>
          <w:rFonts w:ascii="Arial" w:hAnsi="Arial" w:cs="Arial"/>
          <w:sz w:val="26"/>
          <w:szCs w:val="26"/>
        </w:rPr>
        <w:t xml:space="preserve">como a demanda por si só nunca foi garantia de sucesso </w:t>
      </w:r>
      <w:r>
        <w:rPr>
          <w:rFonts w:ascii="Arial" w:hAnsi="Arial" w:cs="Arial"/>
          <w:sz w:val="26"/>
          <w:szCs w:val="26"/>
        </w:rPr>
        <w:t xml:space="preserve">para </w:t>
      </w:r>
      <w:r w:rsidRPr="00B900A4">
        <w:rPr>
          <w:rFonts w:ascii="Arial" w:hAnsi="Arial" w:cs="Arial"/>
          <w:sz w:val="26"/>
          <w:szCs w:val="26"/>
        </w:rPr>
        <w:t>um negócio</w:t>
      </w:r>
      <w:r>
        <w:rPr>
          <w:rFonts w:ascii="Arial" w:hAnsi="Arial" w:cs="Arial"/>
          <w:sz w:val="26"/>
          <w:szCs w:val="26"/>
        </w:rPr>
        <w:t>, os</w:t>
      </w:r>
      <w:r w:rsidRPr="00B900A4">
        <w:rPr>
          <w:rFonts w:ascii="Arial" w:hAnsi="Arial" w:cs="Arial"/>
          <w:sz w:val="26"/>
          <w:szCs w:val="26"/>
        </w:rPr>
        <w:t xml:space="preserve"> empresários que atuam no</w:t>
      </w:r>
      <w:r>
        <w:rPr>
          <w:rFonts w:ascii="Arial" w:hAnsi="Arial" w:cs="Arial"/>
          <w:sz w:val="26"/>
          <w:szCs w:val="26"/>
        </w:rPr>
        <w:t>s</w:t>
      </w:r>
      <w:r w:rsidRPr="00B900A4">
        <w:rPr>
          <w:rFonts w:ascii="Arial" w:hAnsi="Arial" w:cs="Arial"/>
          <w:sz w:val="26"/>
          <w:szCs w:val="26"/>
        </w:rPr>
        <w:t xml:space="preserve"> setor</w:t>
      </w:r>
      <w:r>
        <w:rPr>
          <w:rFonts w:ascii="Arial" w:hAnsi="Arial" w:cs="Arial"/>
          <w:sz w:val="26"/>
          <w:szCs w:val="26"/>
        </w:rPr>
        <w:t>es</w:t>
      </w:r>
      <w:r w:rsidRPr="00B900A4">
        <w:rPr>
          <w:rFonts w:ascii="Arial" w:hAnsi="Arial" w:cs="Arial"/>
          <w:sz w:val="26"/>
          <w:szCs w:val="26"/>
        </w:rPr>
        <w:t xml:space="preserve"> precisam estar atentos e investir em inovação e qualificação para conseguirem colher os bons frutos dessa nova fase do turismo </w:t>
      </w:r>
      <w:r>
        <w:rPr>
          <w:rFonts w:ascii="Arial" w:hAnsi="Arial" w:cs="Arial"/>
          <w:sz w:val="26"/>
          <w:szCs w:val="26"/>
        </w:rPr>
        <w:t xml:space="preserve">nacional. </w:t>
      </w:r>
    </w:p>
    <w:p w:rsidR="00BD1E51" w:rsidRPr="00B900A4" w:rsidRDefault="00BD1E51" w:rsidP="00BD1E51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sz w:val="26"/>
          <w:szCs w:val="26"/>
        </w:rPr>
      </w:pPr>
      <w:r w:rsidRPr="00B900A4">
        <w:rPr>
          <w:rFonts w:ascii="Arial" w:hAnsi="Arial" w:cs="Arial"/>
          <w:sz w:val="26"/>
          <w:szCs w:val="26"/>
        </w:rPr>
        <w:t xml:space="preserve">A expansão da internet pode significar uma grande ameaça ou uma grande oportunidade para os empreendedores do setor de agências de viagens e turismo. </w:t>
      </w:r>
    </w:p>
    <w:p w:rsidR="00BD1E51" w:rsidRPr="00B900A4" w:rsidRDefault="00BD1E51" w:rsidP="00BD1E51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</w:t>
      </w:r>
      <w:r w:rsidRPr="00B900A4">
        <w:rPr>
          <w:rFonts w:ascii="Arial" w:hAnsi="Arial" w:cs="Arial"/>
          <w:sz w:val="26"/>
          <w:szCs w:val="26"/>
        </w:rPr>
        <w:t>epresentará uma ameaça àqueles empreendedores que continuarem oferecendo seus serviços de modo tradicional</w:t>
      </w:r>
      <w:ins w:id="7" w:author="Diego Freitas Oliveira" w:date="2012-06-19T12:00:00Z">
        <w:r w:rsidR="00557B5D">
          <w:rPr>
            <w:rFonts w:ascii="Arial" w:hAnsi="Arial" w:cs="Arial"/>
            <w:sz w:val="26"/>
            <w:szCs w:val="26"/>
          </w:rPr>
          <w:t>, o</w:t>
        </w:r>
      </w:ins>
      <w:del w:id="8" w:author="Diego Freitas Oliveira" w:date="2012-06-19T12:00:00Z">
        <w:r w:rsidDel="00557B5D">
          <w:rPr>
            <w:rFonts w:ascii="Arial" w:hAnsi="Arial" w:cs="Arial"/>
            <w:sz w:val="26"/>
            <w:szCs w:val="26"/>
          </w:rPr>
          <w:delText>. O</w:delText>
        </w:r>
      </w:del>
      <w:r w:rsidRPr="00B900A4">
        <w:rPr>
          <w:rFonts w:ascii="Arial" w:hAnsi="Arial" w:cs="Arial"/>
          <w:sz w:val="26"/>
          <w:szCs w:val="26"/>
        </w:rPr>
        <w:t xml:space="preserve">u seja, com uma loja física que atende </w:t>
      </w:r>
      <w:del w:id="9" w:author="Diego Freitas Oliveira" w:date="2012-06-19T12:01:00Z">
        <w:r w:rsidRPr="00B900A4" w:rsidDel="00557B5D">
          <w:rPr>
            <w:rFonts w:ascii="Arial" w:hAnsi="Arial" w:cs="Arial"/>
            <w:sz w:val="26"/>
            <w:szCs w:val="26"/>
          </w:rPr>
          <w:delText xml:space="preserve">os </w:delText>
        </w:r>
      </w:del>
      <w:r w:rsidRPr="00B900A4">
        <w:rPr>
          <w:rFonts w:ascii="Arial" w:hAnsi="Arial" w:cs="Arial"/>
          <w:sz w:val="26"/>
          <w:szCs w:val="26"/>
        </w:rPr>
        <w:t xml:space="preserve">clientes pessoalmente ou </w:t>
      </w:r>
      <w:r>
        <w:rPr>
          <w:rFonts w:ascii="Arial" w:hAnsi="Arial" w:cs="Arial"/>
          <w:sz w:val="26"/>
          <w:szCs w:val="26"/>
        </w:rPr>
        <w:t>por tele</w:t>
      </w:r>
      <w:r w:rsidRPr="00B900A4">
        <w:rPr>
          <w:rFonts w:ascii="Arial" w:hAnsi="Arial" w:cs="Arial"/>
          <w:sz w:val="26"/>
          <w:szCs w:val="26"/>
        </w:rPr>
        <w:t>fone ou</w:t>
      </w:r>
      <w:r>
        <w:rPr>
          <w:rFonts w:ascii="Arial" w:hAnsi="Arial" w:cs="Arial"/>
          <w:sz w:val="26"/>
          <w:szCs w:val="26"/>
        </w:rPr>
        <w:t xml:space="preserve">, no máximo, </w:t>
      </w:r>
      <w:r w:rsidRPr="00B900A4">
        <w:rPr>
          <w:rFonts w:ascii="Arial" w:hAnsi="Arial" w:cs="Arial"/>
          <w:sz w:val="26"/>
          <w:szCs w:val="26"/>
        </w:rPr>
        <w:t xml:space="preserve">com um </w:t>
      </w:r>
      <w:r>
        <w:rPr>
          <w:rFonts w:ascii="Arial" w:hAnsi="Arial" w:cs="Arial"/>
          <w:sz w:val="26"/>
          <w:szCs w:val="26"/>
        </w:rPr>
        <w:t>web</w:t>
      </w:r>
      <w:r w:rsidRPr="00B900A4">
        <w:rPr>
          <w:rFonts w:ascii="Arial" w:hAnsi="Arial" w:cs="Arial"/>
          <w:sz w:val="26"/>
          <w:szCs w:val="26"/>
        </w:rPr>
        <w:t xml:space="preserve">site </w:t>
      </w:r>
      <w:r>
        <w:rPr>
          <w:rFonts w:ascii="Arial" w:hAnsi="Arial" w:cs="Arial"/>
          <w:sz w:val="26"/>
          <w:szCs w:val="26"/>
        </w:rPr>
        <w:t xml:space="preserve">institucional </w:t>
      </w:r>
      <w:r w:rsidRPr="00B900A4">
        <w:rPr>
          <w:rFonts w:ascii="Arial" w:hAnsi="Arial" w:cs="Arial"/>
          <w:sz w:val="26"/>
          <w:szCs w:val="26"/>
        </w:rPr>
        <w:t>na internet.</w:t>
      </w:r>
    </w:p>
    <w:p w:rsidR="00BD1E51" w:rsidRPr="00B900A4" w:rsidRDefault="00BD1E51" w:rsidP="00BD1E51">
      <w:pPr>
        <w:pStyle w:val="Normal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="Arial" w:hAnsi="Arial" w:cs="Arial"/>
          <w:sz w:val="26"/>
          <w:szCs w:val="26"/>
        </w:rPr>
      </w:pPr>
      <w:r w:rsidRPr="00B900A4">
        <w:rPr>
          <w:rFonts w:ascii="Arial" w:hAnsi="Arial" w:cs="Arial"/>
          <w:sz w:val="26"/>
          <w:szCs w:val="26"/>
        </w:rPr>
        <w:t>Por outro lado, os empreendedores que se mostrarem interessados em conhecer os novos</w:t>
      </w:r>
      <w:r>
        <w:rPr>
          <w:rFonts w:ascii="Arial" w:hAnsi="Arial" w:cs="Arial"/>
          <w:sz w:val="26"/>
          <w:szCs w:val="26"/>
        </w:rPr>
        <w:t xml:space="preserve"> </w:t>
      </w:r>
      <w:r w:rsidRPr="00B900A4">
        <w:rPr>
          <w:rFonts w:ascii="Arial" w:hAnsi="Arial" w:cs="Arial"/>
          <w:sz w:val="26"/>
          <w:szCs w:val="26"/>
        </w:rPr>
        <w:t xml:space="preserve">hábitos dos consumidores de viagens e </w:t>
      </w:r>
      <w:del w:id="10" w:author="Diego Freitas Oliveira" w:date="2012-06-19T12:01:00Z">
        <w:r w:rsidRPr="00B900A4" w:rsidDel="00557B5D">
          <w:rPr>
            <w:rFonts w:ascii="Arial" w:hAnsi="Arial" w:cs="Arial"/>
            <w:sz w:val="26"/>
            <w:szCs w:val="26"/>
          </w:rPr>
          <w:delText xml:space="preserve">se mostrarem </w:delText>
        </w:r>
      </w:del>
      <w:r w:rsidRPr="00B900A4">
        <w:rPr>
          <w:rFonts w:ascii="Arial" w:hAnsi="Arial" w:cs="Arial"/>
          <w:sz w:val="26"/>
          <w:szCs w:val="26"/>
        </w:rPr>
        <w:t>dispostos a inovar,</w:t>
      </w:r>
      <w:r>
        <w:rPr>
          <w:rFonts w:ascii="Arial" w:hAnsi="Arial" w:cs="Arial"/>
          <w:sz w:val="26"/>
          <w:szCs w:val="26"/>
        </w:rPr>
        <w:t xml:space="preserve"> </w:t>
      </w:r>
      <w:r w:rsidRPr="00B900A4">
        <w:rPr>
          <w:rFonts w:ascii="Arial" w:hAnsi="Arial" w:cs="Arial"/>
          <w:sz w:val="26"/>
          <w:szCs w:val="26"/>
        </w:rPr>
        <w:t>perceberão na internet uma grande oportunidade de expansão dos seus negócios.</w:t>
      </w:r>
    </w:p>
    <w:p w:rsidR="00BD1E51" w:rsidRPr="00145D2E" w:rsidRDefault="00BD1E51" w:rsidP="00BD1E51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145D2E">
        <w:rPr>
          <w:rFonts w:ascii="Arial" w:hAnsi="Arial" w:cs="Arial"/>
          <w:b/>
          <w:sz w:val="28"/>
          <w:szCs w:val="28"/>
        </w:rPr>
        <w:t>Hábitos de Consumo do Turista Brasileiro</w:t>
      </w:r>
    </w:p>
    <w:p w:rsidR="00BD1E51" w:rsidRPr="009C62A4" w:rsidRDefault="00BD1E51" w:rsidP="00BD1E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última pesquisa de há</w:t>
      </w:r>
      <w:r w:rsidRPr="009C62A4">
        <w:rPr>
          <w:rFonts w:ascii="Arial" w:hAnsi="Arial" w:cs="Arial"/>
          <w:sz w:val="24"/>
          <w:szCs w:val="24"/>
        </w:rPr>
        <w:t xml:space="preserve">bitos de </w:t>
      </w:r>
      <w:r>
        <w:rPr>
          <w:rFonts w:ascii="Arial" w:hAnsi="Arial" w:cs="Arial"/>
          <w:sz w:val="24"/>
          <w:szCs w:val="24"/>
        </w:rPr>
        <w:t>c</w:t>
      </w:r>
      <w:r w:rsidRPr="009C62A4">
        <w:rPr>
          <w:rFonts w:ascii="Arial" w:hAnsi="Arial" w:cs="Arial"/>
          <w:sz w:val="24"/>
          <w:szCs w:val="24"/>
        </w:rPr>
        <w:t xml:space="preserve">onsumo do </w:t>
      </w:r>
      <w:r>
        <w:rPr>
          <w:rFonts w:ascii="Arial" w:hAnsi="Arial" w:cs="Arial"/>
          <w:sz w:val="24"/>
          <w:szCs w:val="24"/>
        </w:rPr>
        <w:t>t</w:t>
      </w:r>
      <w:r w:rsidRPr="009C62A4">
        <w:rPr>
          <w:rFonts w:ascii="Arial" w:hAnsi="Arial" w:cs="Arial"/>
          <w:sz w:val="24"/>
          <w:szCs w:val="24"/>
        </w:rPr>
        <w:t>uris</w:t>
      </w:r>
      <w:r>
        <w:rPr>
          <w:rFonts w:ascii="Arial" w:hAnsi="Arial" w:cs="Arial"/>
          <w:sz w:val="24"/>
          <w:szCs w:val="24"/>
        </w:rPr>
        <w:t xml:space="preserve">ta brasileiro, realizada </w:t>
      </w:r>
      <w:r w:rsidRPr="009C62A4">
        <w:rPr>
          <w:rFonts w:ascii="Arial" w:hAnsi="Arial" w:cs="Arial"/>
          <w:sz w:val="24"/>
          <w:szCs w:val="24"/>
        </w:rPr>
        <w:t>pelo Ministério do Turismo</w:t>
      </w:r>
      <w:ins w:id="11" w:author="Diego Freitas Oliveira" w:date="2012-06-19T12:01:00Z">
        <w:r w:rsidR="00557B5D">
          <w:rPr>
            <w:rFonts w:ascii="Arial" w:hAnsi="Arial" w:cs="Arial"/>
            <w:sz w:val="24"/>
            <w:szCs w:val="24"/>
          </w:rPr>
          <w:t>,</w:t>
        </w:r>
      </w:ins>
      <w:r w:rsidRPr="009C62A4">
        <w:rPr>
          <w:rFonts w:ascii="Arial" w:hAnsi="Arial" w:cs="Arial"/>
          <w:sz w:val="24"/>
          <w:szCs w:val="24"/>
        </w:rPr>
        <w:t xml:space="preserve"> em 2009</w:t>
      </w:r>
      <w:ins w:id="12" w:author="Diego Freitas Oliveira" w:date="2012-06-19T12:01:00Z">
        <w:r w:rsidR="00557B5D">
          <w:rPr>
            <w:rFonts w:ascii="Arial" w:hAnsi="Arial" w:cs="Arial"/>
            <w:sz w:val="24"/>
            <w:szCs w:val="24"/>
          </w:rPr>
          <w:t>,</w:t>
        </w:r>
      </w:ins>
      <w:r w:rsidRPr="009C62A4">
        <w:rPr>
          <w:rFonts w:ascii="Arial" w:hAnsi="Arial" w:cs="Arial"/>
          <w:sz w:val="24"/>
          <w:szCs w:val="24"/>
        </w:rPr>
        <w:t xml:space="preserve"> apontava que:</w:t>
      </w:r>
    </w:p>
    <w:p w:rsidR="00BD1E51" w:rsidRPr="00B900A4" w:rsidRDefault="00BD1E51" w:rsidP="00BD1E51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900A4">
        <w:rPr>
          <w:rFonts w:ascii="Arial" w:hAnsi="Arial" w:cs="Arial"/>
          <w:sz w:val="24"/>
          <w:szCs w:val="24"/>
        </w:rPr>
        <w:t>39,1% dos turistas entrevistados utilizavam a internet para fazer pesquisas</w:t>
      </w:r>
      <w:r>
        <w:rPr>
          <w:rFonts w:ascii="Arial" w:hAnsi="Arial" w:cs="Arial"/>
          <w:sz w:val="24"/>
          <w:szCs w:val="24"/>
        </w:rPr>
        <w:t xml:space="preserve"> e consultas sobre suas viagens</w:t>
      </w:r>
      <w:ins w:id="13" w:author="Diego Freitas Oliveira" w:date="2012-06-19T12:01:00Z">
        <w:r w:rsidR="00557B5D">
          <w:rPr>
            <w:rFonts w:ascii="Arial" w:hAnsi="Arial" w:cs="Arial"/>
            <w:sz w:val="24"/>
            <w:szCs w:val="24"/>
          </w:rPr>
          <w:t>.</w:t>
        </w:r>
      </w:ins>
    </w:p>
    <w:p w:rsidR="00BD1E51" w:rsidRPr="009C62A4" w:rsidRDefault="00BD1E51" w:rsidP="00BD1E5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9C62A4">
        <w:rPr>
          <w:rFonts w:ascii="Arial" w:hAnsi="Arial" w:cs="Arial"/>
          <w:sz w:val="24"/>
          <w:szCs w:val="24"/>
        </w:rPr>
        <w:t>Comparativamente</w:t>
      </w:r>
      <w:ins w:id="14" w:author="Diego Freitas Oliveira" w:date="2012-06-19T12:02:00Z">
        <w:r w:rsidR="00557B5D">
          <w:rPr>
            <w:rFonts w:ascii="Arial" w:hAnsi="Arial" w:cs="Arial"/>
            <w:sz w:val="24"/>
            <w:szCs w:val="24"/>
          </w:rPr>
          <w:t>:</w:t>
        </w:r>
      </w:ins>
      <w:proofErr w:type="gramEnd"/>
      <w:del w:id="15" w:author="Diego Freitas Oliveira" w:date="2012-06-19T12:02:00Z">
        <w:r w:rsidRPr="009C62A4" w:rsidDel="00557B5D">
          <w:rPr>
            <w:rFonts w:ascii="Arial" w:hAnsi="Arial" w:cs="Arial"/>
            <w:sz w:val="24"/>
            <w:szCs w:val="24"/>
          </w:rPr>
          <w:delText>.</w:delText>
        </w:r>
      </w:del>
    </w:p>
    <w:p w:rsidR="00BD1E51" w:rsidRPr="00B900A4" w:rsidRDefault="00BD1E51" w:rsidP="00BD1E51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B900A4">
        <w:rPr>
          <w:rFonts w:ascii="Arial" w:hAnsi="Arial" w:cs="Arial"/>
          <w:sz w:val="24"/>
          <w:szCs w:val="24"/>
        </w:rPr>
        <w:t>penas 5,6% utilizavam agências de viagens e turismo para fazer pesquisas e consultas sobre suas viagens.</w:t>
      </w:r>
    </w:p>
    <w:p w:rsidR="00BD1E51" w:rsidRPr="009C62A4" w:rsidRDefault="00BD1E51" w:rsidP="00BD1E51">
      <w:pPr>
        <w:jc w:val="both"/>
        <w:rPr>
          <w:rFonts w:ascii="Arial" w:hAnsi="Arial" w:cs="Arial"/>
          <w:sz w:val="24"/>
          <w:szCs w:val="24"/>
        </w:rPr>
      </w:pPr>
      <w:r w:rsidRPr="009C62A4">
        <w:rPr>
          <w:rFonts w:ascii="Arial" w:hAnsi="Arial" w:cs="Arial"/>
          <w:sz w:val="24"/>
          <w:szCs w:val="24"/>
        </w:rPr>
        <w:t xml:space="preserve">O impacto da internet e das redes sociais está mais consolidado no exterior que no Brasil. </w:t>
      </w:r>
      <w:r>
        <w:rPr>
          <w:rFonts w:ascii="Arial" w:hAnsi="Arial" w:cs="Arial"/>
          <w:sz w:val="24"/>
          <w:szCs w:val="24"/>
        </w:rPr>
        <w:t xml:space="preserve">Entretanto, </w:t>
      </w:r>
      <w:r w:rsidRPr="009C62A4">
        <w:rPr>
          <w:rFonts w:ascii="Arial" w:hAnsi="Arial" w:cs="Arial"/>
          <w:sz w:val="24"/>
          <w:szCs w:val="24"/>
        </w:rPr>
        <w:t>as mudanças de comportamento do</w:t>
      </w:r>
      <w:r>
        <w:rPr>
          <w:rFonts w:ascii="Arial" w:hAnsi="Arial" w:cs="Arial"/>
          <w:sz w:val="24"/>
          <w:szCs w:val="24"/>
        </w:rPr>
        <w:t>s</w:t>
      </w:r>
      <w:r w:rsidRPr="009C62A4">
        <w:rPr>
          <w:rFonts w:ascii="Arial" w:hAnsi="Arial" w:cs="Arial"/>
          <w:sz w:val="24"/>
          <w:szCs w:val="24"/>
        </w:rPr>
        <w:t xml:space="preserve"> consumidor</w:t>
      </w:r>
      <w:r>
        <w:rPr>
          <w:rFonts w:ascii="Arial" w:hAnsi="Arial" w:cs="Arial"/>
          <w:sz w:val="24"/>
          <w:szCs w:val="24"/>
        </w:rPr>
        <w:t>es</w:t>
      </w:r>
      <w:r w:rsidRPr="009C62A4">
        <w:rPr>
          <w:rFonts w:ascii="Arial" w:hAnsi="Arial" w:cs="Arial"/>
          <w:sz w:val="24"/>
          <w:szCs w:val="24"/>
        </w:rPr>
        <w:t xml:space="preserve"> brasileiro</w:t>
      </w:r>
      <w:r>
        <w:rPr>
          <w:rFonts w:ascii="Arial" w:hAnsi="Arial" w:cs="Arial"/>
          <w:sz w:val="24"/>
          <w:szCs w:val="24"/>
        </w:rPr>
        <w:t>s</w:t>
      </w:r>
      <w:r w:rsidRPr="009C62A4">
        <w:rPr>
          <w:rFonts w:ascii="Arial" w:hAnsi="Arial" w:cs="Arial"/>
          <w:sz w:val="24"/>
          <w:szCs w:val="24"/>
        </w:rPr>
        <w:t xml:space="preserve"> e a intensificação do desembarque de estrangeiros tr</w:t>
      </w:r>
      <w:r>
        <w:rPr>
          <w:rFonts w:ascii="Arial" w:hAnsi="Arial" w:cs="Arial"/>
          <w:sz w:val="24"/>
          <w:szCs w:val="24"/>
        </w:rPr>
        <w:t>azem</w:t>
      </w:r>
      <w:r w:rsidRPr="009C62A4">
        <w:rPr>
          <w:rFonts w:ascii="Arial" w:hAnsi="Arial" w:cs="Arial"/>
          <w:sz w:val="24"/>
          <w:szCs w:val="24"/>
        </w:rPr>
        <w:t xml:space="preserve"> aos empreendedores brasileiros a necessidade de acelerarem o processo de profissionalização e </w:t>
      </w:r>
      <w:r>
        <w:rPr>
          <w:rFonts w:ascii="Arial" w:hAnsi="Arial" w:cs="Arial"/>
          <w:sz w:val="24"/>
          <w:szCs w:val="24"/>
        </w:rPr>
        <w:t xml:space="preserve">de </w:t>
      </w:r>
      <w:r w:rsidRPr="009C62A4">
        <w:rPr>
          <w:rFonts w:ascii="Arial" w:hAnsi="Arial" w:cs="Arial"/>
          <w:sz w:val="24"/>
          <w:szCs w:val="24"/>
        </w:rPr>
        <w:t>presença no ambiente virtual.</w:t>
      </w:r>
    </w:p>
    <w:p w:rsidR="00BD1E51" w:rsidRPr="00145D2E" w:rsidRDefault="00BD1E51" w:rsidP="00BD1E51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145D2E">
        <w:rPr>
          <w:rFonts w:ascii="Arial" w:hAnsi="Arial" w:cs="Arial"/>
          <w:b/>
          <w:sz w:val="28"/>
          <w:szCs w:val="28"/>
        </w:rPr>
        <w:t xml:space="preserve">Agências de turismo no modelo virtual </w:t>
      </w:r>
    </w:p>
    <w:p w:rsidR="00BD1E51" w:rsidRDefault="00BD1E51" w:rsidP="00BD1E51">
      <w:pPr>
        <w:jc w:val="both"/>
        <w:rPr>
          <w:rFonts w:ascii="Arial" w:hAnsi="Arial" w:cs="Arial"/>
          <w:sz w:val="24"/>
          <w:szCs w:val="24"/>
        </w:rPr>
      </w:pPr>
      <w:r w:rsidRPr="009C62A4">
        <w:rPr>
          <w:rFonts w:ascii="Arial" w:hAnsi="Arial" w:cs="Arial"/>
          <w:sz w:val="24"/>
          <w:szCs w:val="24"/>
        </w:rPr>
        <w:t xml:space="preserve">Pesquisa realizada pela </w:t>
      </w:r>
      <w:proofErr w:type="spellStart"/>
      <w:proofErr w:type="gramStart"/>
      <w:r w:rsidRPr="009C62A4">
        <w:rPr>
          <w:rFonts w:ascii="Arial" w:hAnsi="Arial" w:cs="Arial"/>
          <w:sz w:val="24"/>
          <w:szCs w:val="24"/>
        </w:rPr>
        <w:t>TerraForum</w:t>
      </w:r>
      <w:proofErr w:type="spellEnd"/>
      <w:proofErr w:type="gramEnd"/>
      <w:r w:rsidRPr="009C62A4">
        <w:rPr>
          <w:rFonts w:ascii="Arial" w:hAnsi="Arial" w:cs="Arial"/>
          <w:sz w:val="24"/>
          <w:szCs w:val="24"/>
        </w:rPr>
        <w:t xml:space="preserve"> Consultores confirmou que a intensificação do uso das novas tecnologias gerou mudança em todos os atores envolvidos no mercado de turismo. </w:t>
      </w:r>
    </w:p>
    <w:p w:rsidR="00BD1E51" w:rsidRDefault="00BD1E51" w:rsidP="00BD1E51">
      <w:pPr>
        <w:jc w:val="both"/>
        <w:rPr>
          <w:rFonts w:ascii="Arial" w:hAnsi="Arial" w:cs="Arial"/>
          <w:sz w:val="24"/>
          <w:szCs w:val="24"/>
        </w:rPr>
      </w:pPr>
      <w:r w:rsidRPr="009C62A4">
        <w:rPr>
          <w:rFonts w:ascii="Arial" w:hAnsi="Arial" w:cs="Arial"/>
          <w:sz w:val="24"/>
          <w:szCs w:val="24"/>
        </w:rPr>
        <w:lastRenderedPageBreak/>
        <w:t xml:space="preserve">O estudo </w:t>
      </w:r>
      <w:r>
        <w:rPr>
          <w:rFonts w:ascii="Arial" w:hAnsi="Arial" w:cs="Arial"/>
          <w:sz w:val="24"/>
          <w:szCs w:val="24"/>
        </w:rPr>
        <w:t>apresenta</w:t>
      </w:r>
      <w:r w:rsidRPr="009C62A4">
        <w:rPr>
          <w:rFonts w:ascii="Arial" w:hAnsi="Arial" w:cs="Arial"/>
          <w:sz w:val="24"/>
          <w:szCs w:val="24"/>
        </w:rPr>
        <w:t xml:space="preserve"> agências de viagens que at</w:t>
      </w:r>
      <w:r>
        <w:rPr>
          <w:rFonts w:ascii="Arial" w:hAnsi="Arial" w:cs="Arial"/>
          <w:sz w:val="24"/>
          <w:szCs w:val="24"/>
        </w:rPr>
        <w:t xml:space="preserve">uam virtualmente - Contiki.com </w:t>
      </w:r>
      <w:r w:rsidRPr="009C62A4">
        <w:rPr>
          <w:rFonts w:ascii="Arial" w:hAnsi="Arial" w:cs="Arial"/>
          <w:sz w:val="24"/>
          <w:szCs w:val="24"/>
        </w:rPr>
        <w:t>e Viator.com</w:t>
      </w:r>
      <w:ins w:id="16" w:author="Diego Freitas Oliveira" w:date="2012-06-19T12:03:00Z">
        <w:r w:rsidR="00554F4C">
          <w:rPr>
            <w:rFonts w:ascii="Arial" w:hAnsi="Arial" w:cs="Arial"/>
            <w:sz w:val="24"/>
            <w:szCs w:val="24"/>
          </w:rPr>
          <w:t xml:space="preserve">. </w:t>
        </w:r>
      </w:ins>
      <w:del w:id="17" w:author="Diego Freitas Oliveira" w:date="2012-06-19T12:03:00Z">
        <w:r w:rsidRPr="009C62A4" w:rsidDel="00554F4C">
          <w:rPr>
            <w:rFonts w:ascii="Arial" w:hAnsi="Arial" w:cs="Arial"/>
            <w:sz w:val="24"/>
            <w:szCs w:val="24"/>
          </w:rPr>
          <w:delText xml:space="preserve"> -</w:delText>
        </w:r>
        <w:r w:rsidDel="00554F4C">
          <w:rPr>
            <w:rFonts w:ascii="Arial" w:hAnsi="Arial" w:cs="Arial"/>
            <w:sz w:val="24"/>
            <w:szCs w:val="24"/>
          </w:rPr>
          <w:delText xml:space="preserve"> </w:delText>
        </w:r>
        <w:r w:rsidRPr="009C62A4" w:rsidDel="00554F4C">
          <w:rPr>
            <w:rFonts w:ascii="Arial" w:hAnsi="Arial" w:cs="Arial"/>
            <w:sz w:val="24"/>
            <w:szCs w:val="24"/>
          </w:rPr>
          <w:delText>a</w:delText>
        </w:r>
      </w:del>
      <w:ins w:id="18" w:author="Diego Freitas Oliveira" w:date="2012-06-19T12:03:00Z">
        <w:r w:rsidR="00554F4C">
          <w:rPr>
            <w:rFonts w:ascii="Arial" w:hAnsi="Arial" w:cs="Arial"/>
            <w:sz w:val="24"/>
            <w:szCs w:val="24"/>
          </w:rPr>
          <w:t>A</w:t>
        </w:r>
      </w:ins>
      <w:r w:rsidRPr="009C62A4">
        <w:rPr>
          <w:rFonts w:ascii="Arial" w:hAnsi="Arial" w:cs="Arial"/>
          <w:sz w:val="24"/>
          <w:szCs w:val="24"/>
        </w:rPr>
        <w:t xml:space="preserve">mbas são iniciativas estrangeiras. Vale a pena conferir o conteúdo para </w:t>
      </w:r>
      <w:r>
        <w:rPr>
          <w:rFonts w:ascii="Arial" w:hAnsi="Arial" w:cs="Arial"/>
          <w:sz w:val="24"/>
          <w:szCs w:val="24"/>
        </w:rPr>
        <w:t xml:space="preserve">buscar </w:t>
      </w:r>
      <w:r w:rsidRPr="009C62A4">
        <w:rPr>
          <w:rFonts w:ascii="Arial" w:hAnsi="Arial" w:cs="Arial"/>
          <w:sz w:val="24"/>
          <w:szCs w:val="24"/>
        </w:rPr>
        <w:t>inspira</w:t>
      </w:r>
      <w:r>
        <w:rPr>
          <w:rFonts w:ascii="Arial" w:hAnsi="Arial" w:cs="Arial"/>
          <w:sz w:val="24"/>
          <w:szCs w:val="24"/>
        </w:rPr>
        <w:t>ção</w:t>
      </w:r>
      <w:r w:rsidRPr="009C62A4"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 xml:space="preserve">informação </w:t>
      </w:r>
      <w:r w:rsidRPr="009C62A4">
        <w:rPr>
          <w:rFonts w:ascii="Arial" w:hAnsi="Arial" w:cs="Arial"/>
          <w:sz w:val="24"/>
          <w:szCs w:val="24"/>
        </w:rPr>
        <w:t>sobre essa nova forma de ganhar dinheiro vendendo destinos turísticos</w:t>
      </w:r>
      <w:r>
        <w:rPr>
          <w:rFonts w:ascii="Arial" w:hAnsi="Arial" w:cs="Arial"/>
          <w:sz w:val="24"/>
          <w:szCs w:val="24"/>
        </w:rPr>
        <w:t>.</w:t>
      </w:r>
    </w:p>
    <w:p w:rsidR="00BD1E51" w:rsidRDefault="00BD1E51" w:rsidP="00BD1E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9C62A4">
        <w:rPr>
          <w:rFonts w:ascii="Arial" w:hAnsi="Arial" w:cs="Arial"/>
          <w:sz w:val="24"/>
          <w:szCs w:val="24"/>
        </w:rPr>
        <w:t xml:space="preserve"> pesquisa completa do </w:t>
      </w:r>
      <w:proofErr w:type="spellStart"/>
      <w:proofErr w:type="gramStart"/>
      <w:r w:rsidRPr="009C62A4">
        <w:rPr>
          <w:rFonts w:ascii="Arial" w:hAnsi="Arial" w:cs="Arial"/>
          <w:sz w:val="24"/>
          <w:szCs w:val="24"/>
        </w:rPr>
        <w:t>TerraForum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pode ser acessada em PDF, disponível em:</w:t>
      </w:r>
      <w:r w:rsidRPr="009C62A4">
        <w:rPr>
          <w:rFonts w:ascii="Arial" w:hAnsi="Arial" w:cs="Arial"/>
          <w:sz w:val="24"/>
          <w:szCs w:val="24"/>
        </w:rPr>
        <w:t xml:space="preserve"> </w:t>
      </w:r>
    </w:p>
    <w:p w:rsidR="00BD1E51" w:rsidRDefault="00165CC1" w:rsidP="00BD1E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6" w:history="1">
        <w:r w:rsidR="00BD1E51" w:rsidRPr="00A90448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http://biblioteca.terraforum.com.br/Paginas/estudoturismo20.aspx</w:t>
        </w:r>
      </w:hyperlink>
      <w:r w:rsidR="00BD1E51" w:rsidRPr="00A9044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D1E51" w:rsidRPr="00A90448" w:rsidRDefault="00BD1E51" w:rsidP="00BD1E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D1E51" w:rsidRPr="00145D2E" w:rsidRDefault="00BD1E51" w:rsidP="00BD1E51">
      <w:pPr>
        <w:pStyle w:val="NormalWeb"/>
        <w:shd w:val="clear" w:color="auto" w:fill="FFFFFF"/>
        <w:spacing w:before="0" w:beforeAutospacing="0" w:after="225" w:afterAutospacing="0" w:line="315" w:lineRule="atLeast"/>
        <w:jc w:val="both"/>
        <w:textAlignment w:val="baseline"/>
        <w:rPr>
          <w:rFonts w:ascii="Arial" w:hAnsi="Arial" w:cs="Arial"/>
          <w:b/>
          <w:sz w:val="28"/>
          <w:szCs w:val="28"/>
        </w:rPr>
      </w:pPr>
      <w:r w:rsidRPr="00145D2E">
        <w:rPr>
          <w:rFonts w:ascii="Arial" w:hAnsi="Arial" w:cs="Arial"/>
          <w:b/>
          <w:sz w:val="28"/>
          <w:szCs w:val="28"/>
        </w:rPr>
        <w:t xml:space="preserve">O </w:t>
      </w:r>
      <w:proofErr w:type="gramStart"/>
      <w:r w:rsidRPr="00145D2E">
        <w:rPr>
          <w:rFonts w:ascii="Arial" w:hAnsi="Arial" w:cs="Arial"/>
          <w:b/>
          <w:sz w:val="28"/>
          <w:szCs w:val="28"/>
        </w:rPr>
        <w:t>Sebrae</w:t>
      </w:r>
      <w:proofErr w:type="gramEnd"/>
      <w:r w:rsidRPr="00145D2E">
        <w:rPr>
          <w:rFonts w:ascii="Arial" w:hAnsi="Arial" w:cs="Arial"/>
          <w:b/>
          <w:sz w:val="28"/>
          <w:szCs w:val="28"/>
        </w:rPr>
        <w:t xml:space="preserve"> e inovação para entrar na rede</w:t>
      </w:r>
    </w:p>
    <w:p w:rsidR="00BD1E51" w:rsidRDefault="00BD1E51" w:rsidP="00BD1E51">
      <w:pPr>
        <w:jc w:val="both"/>
        <w:rPr>
          <w:rFonts w:ascii="Arial" w:hAnsi="Arial" w:cs="Arial"/>
          <w:sz w:val="24"/>
          <w:szCs w:val="24"/>
        </w:rPr>
      </w:pPr>
      <w:r w:rsidRPr="009C62A4">
        <w:rPr>
          <w:rFonts w:ascii="Arial" w:hAnsi="Arial" w:cs="Arial"/>
          <w:sz w:val="24"/>
          <w:szCs w:val="24"/>
        </w:rPr>
        <w:t xml:space="preserve">O </w:t>
      </w:r>
      <w:proofErr w:type="gramStart"/>
      <w:r w:rsidRPr="009C62A4">
        <w:rPr>
          <w:rFonts w:ascii="Arial" w:hAnsi="Arial" w:cs="Arial"/>
          <w:sz w:val="24"/>
          <w:szCs w:val="24"/>
        </w:rPr>
        <w:t>Sebrae</w:t>
      </w:r>
      <w:proofErr w:type="gramEnd"/>
      <w:r w:rsidRPr="009C62A4">
        <w:rPr>
          <w:rFonts w:ascii="Arial" w:hAnsi="Arial" w:cs="Arial"/>
          <w:sz w:val="24"/>
          <w:szCs w:val="24"/>
        </w:rPr>
        <w:t xml:space="preserve"> Pernambuco conta com um time de funcionários e consultores que poder</w:t>
      </w:r>
      <w:r>
        <w:rPr>
          <w:rFonts w:ascii="Arial" w:hAnsi="Arial" w:cs="Arial"/>
          <w:sz w:val="24"/>
          <w:szCs w:val="24"/>
        </w:rPr>
        <w:t>á</w:t>
      </w:r>
      <w:r w:rsidRPr="009C62A4">
        <w:rPr>
          <w:rFonts w:ascii="Arial" w:hAnsi="Arial" w:cs="Arial"/>
          <w:sz w:val="24"/>
          <w:szCs w:val="24"/>
        </w:rPr>
        <w:t xml:space="preserve"> auxiliar </w:t>
      </w:r>
      <w:r>
        <w:rPr>
          <w:rFonts w:ascii="Arial" w:hAnsi="Arial" w:cs="Arial"/>
          <w:sz w:val="24"/>
          <w:szCs w:val="24"/>
        </w:rPr>
        <w:t xml:space="preserve">empresários na preparação para </w:t>
      </w:r>
      <w:r w:rsidRPr="009C62A4">
        <w:rPr>
          <w:rFonts w:ascii="Arial" w:hAnsi="Arial" w:cs="Arial"/>
          <w:sz w:val="24"/>
          <w:szCs w:val="24"/>
        </w:rPr>
        <w:t>esses novos tempo</w:t>
      </w:r>
      <w:r>
        <w:rPr>
          <w:rFonts w:ascii="Arial" w:hAnsi="Arial" w:cs="Arial"/>
          <w:sz w:val="24"/>
          <w:szCs w:val="24"/>
        </w:rPr>
        <w:t>s</w:t>
      </w:r>
      <w:r w:rsidRPr="009C62A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1E51" w:rsidRPr="00A90448" w:rsidRDefault="00BD1E51" w:rsidP="00BD1E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90448">
        <w:rPr>
          <w:rFonts w:ascii="Arial" w:hAnsi="Arial" w:cs="Arial"/>
          <w:color w:val="000000" w:themeColor="text1"/>
          <w:sz w:val="24"/>
          <w:szCs w:val="24"/>
        </w:rPr>
        <w:t xml:space="preserve">Entre no site  </w:t>
      </w:r>
      <w:hyperlink r:id="rId7" w:history="1">
        <w:r w:rsidRPr="00A90448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http://www.sebrae.com.br/uf/pernambuco/</w:t>
        </w:r>
      </w:hyperlink>
      <w:ins w:id="19" w:author="Diego Freitas Oliveira" w:date="2012-06-19T12:04:00Z">
        <w:r w:rsidR="00554F4C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.</w:t>
        </w:r>
      </w:ins>
      <w:r w:rsidRPr="00A90448">
        <w:rPr>
          <w:color w:val="000000" w:themeColor="text1"/>
        </w:rPr>
        <w:t xml:space="preserve"> </w:t>
      </w:r>
    </w:p>
    <w:p w:rsidR="00BD1E51" w:rsidRPr="00A90448" w:rsidRDefault="00BD1E51" w:rsidP="00BD1E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90448">
        <w:rPr>
          <w:rFonts w:ascii="Arial" w:hAnsi="Arial" w:cs="Arial"/>
          <w:color w:val="000000" w:themeColor="text1"/>
          <w:sz w:val="24"/>
          <w:szCs w:val="24"/>
        </w:rPr>
        <w:t xml:space="preserve">No link </w:t>
      </w:r>
      <w:hyperlink r:id="rId8" w:history="1">
        <w:r w:rsidRPr="00A90448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http://www.sebrae.com.br/uf/pernambuco/acesse/ideias-de-negocios</w:t>
        </w:r>
      </w:hyperlink>
      <w:r w:rsidRPr="00A90448">
        <w:rPr>
          <w:rFonts w:ascii="Arial" w:hAnsi="Arial" w:cs="Arial"/>
          <w:color w:val="000000" w:themeColor="text1"/>
          <w:sz w:val="24"/>
          <w:szCs w:val="24"/>
        </w:rPr>
        <w:t xml:space="preserve"> estão disponíveis dicas para empreendedores que desejam abrir uma agência de viagens e turismo ou aperfeiçoar o seu negócio.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rPr>
          <w:rFonts w:ascii="Arial" w:hAnsi="Arial" w:cs="Arial"/>
          <w:b/>
          <w:sz w:val="28"/>
          <w:szCs w:val="40"/>
        </w:rPr>
      </w:pPr>
    </w:p>
    <w:p w:rsidR="00BD1E51" w:rsidRPr="00145D2E" w:rsidRDefault="00BD1E51" w:rsidP="00BD1E51">
      <w:pPr>
        <w:pStyle w:val="NormalWeb"/>
        <w:spacing w:before="0" w:beforeAutospacing="0" w:after="375" w:afterAutospacing="0" w:line="276" w:lineRule="auto"/>
        <w:rPr>
          <w:rFonts w:ascii="Arial" w:hAnsi="Arial" w:cs="Arial"/>
          <w:b/>
          <w:sz w:val="28"/>
          <w:szCs w:val="40"/>
        </w:rPr>
      </w:pPr>
      <w:r w:rsidRPr="00145D2E">
        <w:rPr>
          <w:rFonts w:ascii="Arial" w:hAnsi="Arial" w:cs="Arial"/>
          <w:b/>
          <w:sz w:val="28"/>
          <w:szCs w:val="40"/>
        </w:rPr>
        <w:t>TÉCNICOS DE SONORIZAÇÃO E ILUMINAÇÃO TÊM OPORTUNIDADES EM PEQUENOS E GRANDES EVENTOS</w:t>
      </w:r>
    </w:p>
    <w:p w:rsidR="00BD1E51" w:rsidRPr="00133640" w:rsidRDefault="00BD1E51" w:rsidP="00BD1E51">
      <w:pPr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i/>
          <w:color w:val="000000" w:themeColor="text1"/>
          <w:sz w:val="24"/>
          <w:szCs w:val="24"/>
        </w:rPr>
        <w:t>A</w:t>
      </w:r>
      <w:r w:rsidRPr="00133640">
        <w:rPr>
          <w:rFonts w:ascii="Arial" w:hAnsi="Arial" w:cs="Arial"/>
          <w:i/>
          <w:color w:val="000000" w:themeColor="text1"/>
          <w:sz w:val="24"/>
          <w:szCs w:val="24"/>
        </w:rPr>
        <w:t xml:space="preserve"> Copa do Mundo </w:t>
      </w:r>
      <w:proofErr w:type="gramStart"/>
      <w:r w:rsidRPr="00133640">
        <w:rPr>
          <w:rFonts w:ascii="Arial" w:hAnsi="Arial" w:cs="Arial"/>
          <w:i/>
          <w:color w:val="000000" w:themeColor="text1"/>
          <w:sz w:val="24"/>
          <w:szCs w:val="24"/>
        </w:rPr>
        <w:t>Fifa</w:t>
      </w:r>
      <w:proofErr w:type="gramEnd"/>
      <w:r w:rsidRPr="00133640">
        <w:rPr>
          <w:rFonts w:ascii="Arial" w:hAnsi="Arial" w:cs="Arial"/>
          <w:i/>
          <w:color w:val="000000" w:themeColor="text1"/>
          <w:sz w:val="24"/>
          <w:szCs w:val="24"/>
        </w:rPr>
        <w:t xml:space="preserve"> de 2014 está trazendo </w:t>
      </w:r>
      <w:r>
        <w:rPr>
          <w:rFonts w:ascii="Arial" w:hAnsi="Arial" w:cs="Arial"/>
          <w:i/>
          <w:color w:val="000000" w:themeColor="text1"/>
          <w:sz w:val="24"/>
          <w:szCs w:val="24"/>
        </w:rPr>
        <w:t xml:space="preserve">um legado em infraestrutura e a profissionalização de serviços e formalização das empresas fortalecerá resultados </w:t>
      </w:r>
      <w:r w:rsidRPr="00133640">
        <w:rPr>
          <w:rFonts w:ascii="Arial" w:hAnsi="Arial" w:cs="Arial"/>
          <w:i/>
          <w:color w:val="000000" w:themeColor="text1"/>
          <w:sz w:val="24"/>
          <w:szCs w:val="24"/>
        </w:rPr>
        <w:t>para os negócios locais. Mais de 90% dos empreendedores individuais de Pernambuco recomendam a formalização.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Desde </w:t>
      </w:r>
      <w:r w:rsidRPr="000234BC">
        <w:rPr>
          <w:rFonts w:ascii="Arial" w:hAnsi="Arial" w:cs="Arial"/>
          <w:color w:val="000000" w:themeColor="text1"/>
        </w:rPr>
        <w:t>janeiro de</w:t>
      </w:r>
      <w:r>
        <w:rPr>
          <w:rFonts w:ascii="Arial" w:hAnsi="Arial" w:cs="Arial"/>
          <w:color w:val="000000" w:themeColor="text1"/>
        </w:rPr>
        <w:t xml:space="preserve">ste ano, </w:t>
      </w:r>
      <w:r w:rsidRPr="000234BC">
        <w:rPr>
          <w:rFonts w:ascii="Arial" w:hAnsi="Arial" w:cs="Arial"/>
          <w:color w:val="000000" w:themeColor="text1"/>
        </w:rPr>
        <w:t>mais sete atividades econômicas p</w:t>
      </w:r>
      <w:r>
        <w:rPr>
          <w:rFonts w:ascii="Arial" w:hAnsi="Arial" w:cs="Arial"/>
          <w:color w:val="000000" w:themeColor="text1"/>
        </w:rPr>
        <w:t xml:space="preserve">assaram a integrar a lista de oportunidades de </w:t>
      </w:r>
      <w:r w:rsidRPr="000234BC">
        <w:rPr>
          <w:rFonts w:ascii="Arial" w:hAnsi="Arial" w:cs="Arial"/>
          <w:color w:val="000000" w:themeColor="text1"/>
        </w:rPr>
        <w:t>formaliza</w:t>
      </w:r>
      <w:r>
        <w:rPr>
          <w:rFonts w:ascii="Arial" w:hAnsi="Arial" w:cs="Arial"/>
          <w:color w:val="000000" w:themeColor="text1"/>
        </w:rPr>
        <w:t xml:space="preserve">ção </w:t>
      </w:r>
      <w:r w:rsidRPr="000234BC">
        <w:rPr>
          <w:rFonts w:ascii="Arial" w:hAnsi="Arial" w:cs="Arial"/>
          <w:color w:val="000000" w:themeColor="text1"/>
        </w:rPr>
        <w:t>como Empreendedor Individual (EI)</w:t>
      </w:r>
      <w:r>
        <w:rPr>
          <w:rFonts w:ascii="Arial" w:hAnsi="Arial" w:cs="Arial"/>
          <w:color w:val="000000" w:themeColor="text1"/>
        </w:rPr>
        <w:t>. Entre elas</w:t>
      </w:r>
      <w:ins w:id="20" w:author="Diego Freitas Oliveira" w:date="2012-06-19T12:12:00Z">
        <w:r w:rsidR="009055F9">
          <w:rPr>
            <w:rFonts w:ascii="Arial" w:hAnsi="Arial" w:cs="Arial"/>
            <w:color w:val="000000" w:themeColor="text1"/>
          </w:rPr>
          <w:t>,</w:t>
        </w:r>
      </w:ins>
      <w:r>
        <w:rPr>
          <w:rFonts w:ascii="Arial" w:hAnsi="Arial" w:cs="Arial"/>
          <w:color w:val="000000" w:themeColor="text1"/>
        </w:rPr>
        <w:t xml:space="preserve"> está o </w:t>
      </w:r>
      <w:r w:rsidRPr="000234BC">
        <w:rPr>
          <w:rFonts w:ascii="Arial" w:hAnsi="Arial" w:cs="Arial"/>
          <w:color w:val="000000" w:themeColor="text1"/>
        </w:rPr>
        <w:t>técnico de sonorização e de iluminação.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 ficha básica da oportunidade de negócio do </w:t>
      </w:r>
      <w:proofErr w:type="gramStart"/>
      <w:r>
        <w:rPr>
          <w:rFonts w:ascii="Arial" w:hAnsi="Arial" w:cs="Arial"/>
          <w:color w:val="000000" w:themeColor="text1"/>
        </w:rPr>
        <w:t>Sebrae</w:t>
      </w:r>
      <w:proofErr w:type="gramEnd"/>
      <w:del w:id="21" w:author="Diego Freitas Oliveira" w:date="2012-06-19T12:13:00Z">
        <w:r w:rsidDel="009055F9">
          <w:rPr>
            <w:rFonts w:ascii="Arial" w:hAnsi="Arial" w:cs="Arial"/>
            <w:color w:val="000000" w:themeColor="text1"/>
          </w:rPr>
          <w:delText>-</w:delText>
        </w:r>
      </w:del>
      <w:ins w:id="22" w:author="Diego Freitas Oliveira" w:date="2012-06-19T12:13:00Z">
        <w:r w:rsidR="009055F9">
          <w:rPr>
            <w:rFonts w:ascii="Arial" w:hAnsi="Arial" w:cs="Arial"/>
            <w:color w:val="000000" w:themeColor="text1"/>
          </w:rPr>
          <w:t xml:space="preserve"> </w:t>
        </w:r>
      </w:ins>
      <w:r>
        <w:rPr>
          <w:rFonts w:ascii="Arial" w:hAnsi="Arial" w:cs="Arial"/>
          <w:color w:val="000000" w:themeColor="text1"/>
        </w:rPr>
        <w:t xml:space="preserve">DF, publicada por ocasião da Feira do Empreendedor em 2009, aponta que o </w:t>
      </w:r>
      <w:r w:rsidRPr="0007131A">
        <w:rPr>
          <w:rFonts w:ascii="Arial" w:hAnsi="Arial" w:cs="Arial"/>
          <w:color w:val="000000" w:themeColor="text1"/>
        </w:rPr>
        <w:t xml:space="preserve">Brasil </w:t>
      </w:r>
      <w:r>
        <w:rPr>
          <w:rFonts w:ascii="Arial" w:hAnsi="Arial" w:cs="Arial"/>
          <w:color w:val="000000" w:themeColor="text1"/>
        </w:rPr>
        <w:t>era</w:t>
      </w:r>
      <w:r w:rsidRPr="0007131A">
        <w:rPr>
          <w:rFonts w:ascii="Arial" w:hAnsi="Arial" w:cs="Arial"/>
          <w:color w:val="000000" w:themeColor="text1"/>
        </w:rPr>
        <w:t xml:space="preserve"> o </w:t>
      </w:r>
      <w:del w:id="23" w:author="Diego Freitas Oliveira" w:date="2012-06-19T12:13:00Z">
        <w:r w:rsidDel="009055F9">
          <w:rPr>
            <w:rFonts w:ascii="Arial" w:hAnsi="Arial" w:cs="Arial"/>
            <w:color w:val="000000" w:themeColor="text1"/>
          </w:rPr>
          <w:delText>décimo nono</w:delText>
        </w:r>
      </w:del>
      <w:ins w:id="24" w:author="Diego Freitas Oliveira" w:date="2012-06-19T12:13:00Z">
        <w:r w:rsidR="009055F9">
          <w:rPr>
            <w:rFonts w:ascii="Arial" w:hAnsi="Arial" w:cs="Arial"/>
            <w:color w:val="000000" w:themeColor="text1"/>
          </w:rPr>
          <w:t>19°</w:t>
        </w:r>
      </w:ins>
      <w:r>
        <w:rPr>
          <w:rFonts w:ascii="Arial" w:hAnsi="Arial" w:cs="Arial"/>
          <w:color w:val="000000" w:themeColor="text1"/>
        </w:rPr>
        <w:t xml:space="preserve"> </w:t>
      </w:r>
      <w:r w:rsidRPr="0007131A">
        <w:rPr>
          <w:rFonts w:ascii="Arial" w:hAnsi="Arial" w:cs="Arial"/>
          <w:color w:val="000000" w:themeColor="text1"/>
        </w:rPr>
        <w:t xml:space="preserve">país em número de eventos internacionais e um dos maiores do mundo em eventos em geral. </w:t>
      </w:r>
      <w:r>
        <w:rPr>
          <w:rFonts w:ascii="Arial" w:hAnsi="Arial" w:cs="Arial"/>
          <w:color w:val="000000" w:themeColor="text1"/>
        </w:rPr>
        <w:t xml:space="preserve">Porém, no ano de 2011, o país viu sua classificação subir para o 7º lugar no ranking mundial em eventos internacionais. 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Essa velocidade ascendente demonstra como o mercado de eventos está efervescente e as oportunidades crescem animadoramente. Existem negócios para pequenos e grandes eventos, que vão desde cerimônias familiares a projetos ambiciosos nas arenas que serão legado da Copa do Mundo </w:t>
      </w:r>
      <w:proofErr w:type="gramStart"/>
      <w:r>
        <w:rPr>
          <w:rFonts w:ascii="Arial" w:hAnsi="Arial" w:cs="Arial"/>
          <w:color w:val="000000" w:themeColor="text1"/>
        </w:rPr>
        <w:t>Fifa</w:t>
      </w:r>
      <w:proofErr w:type="gramEnd"/>
      <w:r>
        <w:rPr>
          <w:rFonts w:ascii="Arial" w:hAnsi="Arial" w:cs="Arial"/>
          <w:color w:val="000000" w:themeColor="text1"/>
        </w:rPr>
        <w:t xml:space="preserve"> 2014. 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Os grandes eventos esportivos trarão um legado em infraestrutura para a cidade. Para que esse investimento seja convertido em resultado efetivo</w:t>
      </w:r>
      <w:ins w:id="25" w:author="Diego Freitas Oliveira" w:date="2012-06-19T12:17:00Z">
        <w:r w:rsidR="007E4F2E">
          <w:rPr>
            <w:rFonts w:ascii="Arial" w:hAnsi="Arial" w:cs="Arial"/>
            <w:color w:val="000000" w:themeColor="text1"/>
          </w:rPr>
          <w:t>,</w:t>
        </w:r>
      </w:ins>
      <w:r>
        <w:rPr>
          <w:rFonts w:ascii="Arial" w:hAnsi="Arial" w:cs="Arial"/>
          <w:color w:val="000000" w:themeColor="text1"/>
        </w:rPr>
        <w:t xml:space="preserve"> os serviços associados precisam estar preparados à altura dos eventos que se pretende realizar. Como o Brasil está entrando na rota </w:t>
      </w:r>
      <w:r>
        <w:rPr>
          <w:rFonts w:ascii="Arial" w:hAnsi="Arial" w:cs="Arial"/>
          <w:color w:val="000000" w:themeColor="text1"/>
        </w:rPr>
        <w:lastRenderedPageBreak/>
        <w:t xml:space="preserve">mundial de shows e festivais, a expectativa é de que as regiões Sul e Sudeste percam a concentração desse mercado. E Recife tem tudo para aumentar sua fatia de participação. </w:t>
      </w:r>
    </w:p>
    <w:p w:rsidR="00BD1E51" w:rsidRPr="00CB2253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</w:rPr>
      </w:pPr>
      <w:r w:rsidRPr="00CB2253">
        <w:rPr>
          <w:rFonts w:ascii="Arial" w:hAnsi="Arial" w:cs="Arial"/>
        </w:rPr>
        <w:t xml:space="preserve">Os pequenos não estão excluídos das oportunidades dos grandes eventos. No entanto, para aproveitá-las mais rapidamente e com mais competitividade no mercado, precisarão estar devidamente formalizados. </w:t>
      </w:r>
      <w:del w:id="26" w:author="Diego Freitas Oliveira" w:date="2012-06-19T12:18:00Z">
        <w:r w:rsidDel="007E4F2E">
          <w:rPr>
            <w:rFonts w:ascii="Arial" w:hAnsi="Arial" w:cs="Arial"/>
          </w:rPr>
          <w:delText>Pois h</w:delText>
        </w:r>
      </w:del>
      <w:ins w:id="27" w:author="Diego Freitas Oliveira" w:date="2012-06-19T12:18:00Z">
        <w:r w:rsidR="007E4F2E">
          <w:rPr>
            <w:rFonts w:ascii="Arial" w:hAnsi="Arial" w:cs="Arial"/>
          </w:rPr>
          <w:t>H</w:t>
        </w:r>
      </w:ins>
      <w:r>
        <w:rPr>
          <w:rFonts w:ascii="Arial" w:hAnsi="Arial" w:cs="Arial"/>
        </w:rPr>
        <w:t xml:space="preserve">á perspectivas de contratos diretos e indiretos, por meio de subcontratações também por licitações públicas. 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Não há dúvidas de que a formalização é vantajosa. </w:t>
      </w:r>
      <w:r w:rsidRPr="00CB2253">
        <w:rPr>
          <w:rFonts w:ascii="Arial" w:hAnsi="Arial" w:cs="Arial"/>
        </w:rPr>
        <w:t>Em janeiro de 2012, o Brasil contava 1,8 milhões de EI</w:t>
      </w:r>
      <w:del w:id="28" w:author="Diego Freitas Oliveira" w:date="2012-06-19T12:18:00Z">
        <w:r w:rsidDel="007E4F2E">
          <w:rPr>
            <w:rFonts w:ascii="Arial" w:hAnsi="Arial" w:cs="Arial"/>
          </w:rPr>
          <w:delText>’s</w:delText>
        </w:r>
      </w:del>
      <w:r w:rsidRPr="00CB2253">
        <w:rPr>
          <w:rFonts w:ascii="Arial" w:hAnsi="Arial" w:cs="Arial"/>
        </w:rPr>
        <w:t xml:space="preserve">. Os números </w:t>
      </w:r>
      <w:r>
        <w:rPr>
          <w:rFonts w:ascii="Arial" w:hAnsi="Arial" w:cs="Arial"/>
        </w:rPr>
        <w:t xml:space="preserve">do início de junho já </w:t>
      </w:r>
      <w:r w:rsidRPr="00CB2253">
        <w:rPr>
          <w:rFonts w:ascii="Arial" w:hAnsi="Arial" w:cs="Arial"/>
        </w:rPr>
        <w:t>soma</w:t>
      </w:r>
      <w:r>
        <w:rPr>
          <w:rFonts w:ascii="Arial" w:hAnsi="Arial" w:cs="Arial"/>
        </w:rPr>
        <w:t>vam</w:t>
      </w:r>
      <w:r w:rsidRPr="00CB2253">
        <w:rPr>
          <w:rFonts w:ascii="Arial" w:hAnsi="Arial" w:cs="Arial"/>
        </w:rPr>
        <w:t xml:space="preserve"> 2,5 milhões. </w:t>
      </w:r>
      <w:r>
        <w:rPr>
          <w:rFonts w:ascii="Arial" w:hAnsi="Arial" w:cs="Arial"/>
        </w:rPr>
        <w:t xml:space="preserve">A seguir, alguns destaques de um estudo realizado pelo </w:t>
      </w:r>
      <w:proofErr w:type="gramStart"/>
      <w:r>
        <w:rPr>
          <w:rFonts w:ascii="Arial" w:hAnsi="Arial" w:cs="Arial"/>
        </w:rPr>
        <w:t>Sebrae</w:t>
      </w:r>
      <w:proofErr w:type="gramEnd"/>
      <w:r>
        <w:rPr>
          <w:rFonts w:ascii="Arial" w:hAnsi="Arial" w:cs="Arial"/>
        </w:rPr>
        <w:t xml:space="preserve"> Nacional, em 2011, acerca </w:t>
      </w:r>
      <w:ins w:id="29" w:author="Diego Freitas Oliveira" w:date="2012-06-19T12:19:00Z">
        <w:r w:rsidR="007E4F2E">
          <w:rPr>
            <w:rFonts w:ascii="Arial" w:hAnsi="Arial" w:cs="Arial"/>
          </w:rPr>
          <w:t xml:space="preserve">do </w:t>
        </w:r>
      </w:ins>
      <w:r>
        <w:rPr>
          <w:rFonts w:ascii="Arial" w:hAnsi="Arial" w:cs="Arial"/>
        </w:rPr>
        <w:t xml:space="preserve">empreendedor individual do estado de Pernambuco:  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45D2E">
        <w:rPr>
          <w:rFonts w:ascii="Arial" w:hAnsi="Arial" w:cs="Arial"/>
          <w:color w:val="000000" w:themeColor="text1"/>
          <w:sz w:val="24"/>
          <w:szCs w:val="24"/>
        </w:rPr>
        <w:t>Escolaridade: Médio ou técnico completo (53%); Fundamental incompleto (18%);</w:t>
      </w:r>
      <w:r>
        <w:rPr>
          <w:rFonts w:ascii="Arial" w:hAnsi="Arial" w:cs="Arial"/>
        </w:rPr>
        <w:t xml:space="preserve"> </w:t>
      </w:r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Fundamental </w:t>
      </w:r>
      <w:ins w:id="30" w:author="Diego Freitas Oliveira" w:date="2012-06-19T12:19:00Z">
        <w:r w:rsidR="007E4F2E">
          <w:rPr>
            <w:rFonts w:ascii="Arial" w:hAnsi="Arial" w:cs="Arial"/>
            <w:color w:val="000000" w:themeColor="text1"/>
            <w:sz w:val="24"/>
            <w:szCs w:val="24"/>
          </w:rPr>
          <w:t>c</w:t>
        </w:r>
      </w:ins>
      <w:del w:id="31" w:author="Diego Freitas Oliveira" w:date="2012-06-19T12:19:00Z">
        <w:r w:rsidRPr="00EA4476" w:rsidDel="007E4F2E">
          <w:rPr>
            <w:rFonts w:ascii="Arial" w:hAnsi="Arial" w:cs="Arial"/>
            <w:color w:val="000000" w:themeColor="text1"/>
            <w:sz w:val="24"/>
            <w:szCs w:val="24"/>
          </w:rPr>
          <w:delText>C</w:delText>
        </w:r>
      </w:del>
      <w:r w:rsidRPr="00EA4476">
        <w:rPr>
          <w:rFonts w:ascii="Arial" w:hAnsi="Arial" w:cs="Arial"/>
          <w:color w:val="000000" w:themeColor="text1"/>
          <w:sz w:val="24"/>
          <w:szCs w:val="24"/>
        </w:rPr>
        <w:t>ompleto (12%); Superior incompleto (8%); Superior completo (8%); Pós</w:t>
      </w:r>
      <w:ins w:id="32" w:author="Diego Freitas Oliveira" w:date="2012-06-19T12:19:00Z">
        <w:r w:rsidR="007E4F2E">
          <w:rPr>
            <w:rFonts w:ascii="Arial" w:hAnsi="Arial" w:cs="Arial"/>
            <w:color w:val="000000" w:themeColor="text1"/>
            <w:sz w:val="24"/>
            <w:szCs w:val="24"/>
          </w:rPr>
          <w:t>-</w:t>
        </w:r>
      </w:ins>
      <w:r w:rsidRPr="00EA4476">
        <w:rPr>
          <w:rFonts w:ascii="Arial" w:hAnsi="Arial" w:cs="Arial"/>
          <w:color w:val="000000" w:themeColor="text1"/>
          <w:sz w:val="24"/>
          <w:szCs w:val="24"/>
        </w:rPr>
        <w:t>graduação (1%).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Possuíam benefícios antes da formalização: Não (87%); Sim (13%).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Ocupação antes de </w:t>
      </w:r>
      <w:ins w:id="33" w:author="Diego Freitas Oliveira" w:date="2012-06-19T12:19:00Z">
        <w:r w:rsidR="007E4F2E">
          <w:rPr>
            <w:rFonts w:ascii="Arial" w:hAnsi="Arial" w:cs="Arial"/>
            <w:color w:val="000000" w:themeColor="text1"/>
            <w:sz w:val="24"/>
            <w:szCs w:val="24"/>
          </w:rPr>
          <w:t xml:space="preserve">se </w:t>
        </w:r>
      </w:ins>
      <w:r w:rsidRPr="00EA4476">
        <w:rPr>
          <w:rFonts w:ascii="Arial" w:hAnsi="Arial" w:cs="Arial"/>
          <w:color w:val="000000" w:themeColor="text1"/>
          <w:sz w:val="24"/>
          <w:szCs w:val="24"/>
        </w:rPr>
        <w:t>formalizar: Tinha o negócio e não era formalizado (62%); Estava desempregado (13%); Estava empregado com e sem carteira assinada (23%).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Tempo de atuação na atividade: Mais de cinco anos (51%); De 2 a 5 anos (17%); Até </w:t>
      </w:r>
      <w:proofErr w:type="gramStart"/>
      <w:r w:rsidRPr="00EA4476">
        <w:rPr>
          <w:rFonts w:ascii="Arial" w:hAnsi="Arial" w:cs="Arial"/>
          <w:color w:val="000000" w:themeColor="text1"/>
          <w:sz w:val="24"/>
          <w:szCs w:val="24"/>
        </w:rPr>
        <w:t>2</w:t>
      </w:r>
      <w:proofErr w:type="gramEnd"/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 anos (32%).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Possui outra fonte de renda: Não (79%); Sim (21%)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Pretendem se tornar micro</w:t>
      </w:r>
      <w:del w:id="34" w:author="Diego Freitas Oliveira" w:date="2012-06-19T12:20:00Z">
        <w:r w:rsidRPr="00EA4476" w:rsidDel="007E4F2E">
          <w:rPr>
            <w:rFonts w:ascii="Arial" w:hAnsi="Arial" w:cs="Arial"/>
            <w:color w:val="000000" w:themeColor="text1"/>
            <w:sz w:val="24"/>
            <w:szCs w:val="24"/>
          </w:rPr>
          <w:delText xml:space="preserve"> </w:delText>
        </w:r>
      </w:del>
      <w:r w:rsidRPr="00EA4476">
        <w:rPr>
          <w:rFonts w:ascii="Arial" w:hAnsi="Arial" w:cs="Arial"/>
          <w:color w:val="000000" w:themeColor="text1"/>
          <w:sz w:val="24"/>
          <w:szCs w:val="24"/>
        </w:rPr>
        <w:t>empresa: Sim (92%); Não (8%).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Recomendaria a formalização: Sim (96%); Não (4%).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9B6AA4">
        <w:rPr>
          <w:rFonts w:ascii="Arial" w:hAnsi="Arial" w:cs="Arial"/>
          <w:color w:val="000000" w:themeColor="text1"/>
        </w:rPr>
        <w:t xml:space="preserve">Para </w:t>
      </w:r>
      <w:r>
        <w:rPr>
          <w:rFonts w:ascii="Arial" w:hAnsi="Arial" w:cs="Arial"/>
          <w:color w:val="000000" w:themeColor="text1"/>
        </w:rPr>
        <w:t xml:space="preserve">formalizar-se agora: </w:t>
      </w:r>
    </w:p>
    <w:p w:rsidR="00BD1E51" w:rsidRPr="005B37B1" w:rsidRDefault="00165CC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hyperlink r:id="rId9" w:history="1">
        <w:r w:rsidR="00BD1E51" w:rsidRPr="005B37B1">
          <w:rPr>
            <w:rStyle w:val="Hyperlink"/>
            <w:rFonts w:ascii="Arial" w:eastAsiaTheme="majorEastAsia" w:hAnsi="Arial" w:cs="Arial"/>
            <w:color w:val="000000" w:themeColor="text1"/>
          </w:rPr>
          <w:t>http://www.portaldoempreendedor.gov.br/modulos/inicio/index.htm</w:t>
        </w:r>
      </w:hyperlink>
      <w:ins w:id="35" w:author="Diego Freitas Oliveira" w:date="2012-06-19T12:20:00Z">
        <w:r w:rsidR="007E4F2E">
          <w:rPr>
            <w:rStyle w:val="Hyperlink"/>
            <w:rFonts w:ascii="Arial" w:eastAsiaTheme="majorEastAsia" w:hAnsi="Arial" w:cs="Arial"/>
            <w:color w:val="000000" w:themeColor="text1"/>
          </w:rPr>
          <w:t>.</w:t>
        </w:r>
      </w:ins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No mesmo link acima, sugestões de leitura para tirar dúvidas: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SEI: O </w:t>
      </w:r>
      <w:proofErr w:type="gramStart"/>
      <w:r w:rsidRPr="00EA4476">
        <w:rPr>
          <w:rFonts w:ascii="Arial" w:hAnsi="Arial" w:cs="Arial"/>
          <w:color w:val="000000" w:themeColor="text1"/>
          <w:sz w:val="24"/>
          <w:szCs w:val="24"/>
        </w:rPr>
        <w:t>Sebrae</w:t>
      </w:r>
      <w:proofErr w:type="gramEnd"/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 ensina a administrar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Formalização do Empreendedor Individual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Impostos, </w:t>
      </w:r>
      <w:proofErr w:type="gramStart"/>
      <w:r w:rsidRPr="00EA4476">
        <w:rPr>
          <w:rFonts w:ascii="Arial" w:hAnsi="Arial" w:cs="Arial"/>
          <w:color w:val="000000" w:themeColor="text1"/>
          <w:sz w:val="24"/>
          <w:szCs w:val="24"/>
        </w:rPr>
        <w:t>DAS,</w:t>
      </w:r>
      <w:proofErr w:type="gramEnd"/>
      <w:r w:rsidRPr="00EA4476">
        <w:rPr>
          <w:rFonts w:ascii="Arial" w:hAnsi="Arial" w:cs="Arial"/>
          <w:color w:val="000000" w:themeColor="text1"/>
          <w:sz w:val="24"/>
          <w:szCs w:val="24"/>
        </w:rPr>
        <w:t xml:space="preserve"> Nota Fiscal</w:t>
      </w:r>
    </w:p>
    <w:p w:rsidR="00BD1E51" w:rsidRPr="00EA4476" w:rsidRDefault="00BD1E51" w:rsidP="00BD1E5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A4476">
        <w:rPr>
          <w:rFonts w:ascii="Arial" w:hAnsi="Arial" w:cs="Arial"/>
          <w:color w:val="000000" w:themeColor="text1"/>
          <w:sz w:val="24"/>
          <w:szCs w:val="24"/>
        </w:rPr>
        <w:t>Alvarás, Inscrições Estaduais e Municipais</w:t>
      </w:r>
    </w:p>
    <w:p w:rsidR="00BD1E51" w:rsidRPr="005B37B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CB2253">
        <w:rPr>
          <w:rFonts w:ascii="Arial" w:hAnsi="Arial" w:cs="Arial"/>
        </w:rPr>
        <w:t>Para aqueles que estão pensando em entrar no negócio de som e luz, a ficha básica citada acima está disponível em:</w:t>
      </w:r>
      <w:r>
        <w:rPr>
          <w:rFonts w:ascii="Arial" w:hAnsi="Arial" w:cs="Arial"/>
        </w:rPr>
        <w:t xml:space="preserve"> </w:t>
      </w:r>
      <w:hyperlink r:id="rId10" w:history="1">
        <w:r w:rsidRPr="005B37B1">
          <w:rPr>
            <w:rStyle w:val="Hyperlink"/>
            <w:rFonts w:ascii="Arial" w:eastAsiaTheme="majorEastAsia" w:hAnsi="Arial" w:cs="Arial"/>
            <w:color w:val="000000" w:themeColor="text1"/>
          </w:rPr>
          <w:t>http://www.sebrae.com.br/customizado/empreendedor-individual</w:t>
        </w:r>
      </w:hyperlink>
      <w:ins w:id="36" w:author="Diego Freitas Oliveira" w:date="2012-06-19T12:20:00Z">
        <w:r w:rsidR="007E4F2E">
          <w:rPr>
            <w:rStyle w:val="Hyperlink"/>
            <w:rFonts w:ascii="Arial" w:eastAsiaTheme="majorEastAsia" w:hAnsi="Arial" w:cs="Arial"/>
            <w:color w:val="000000" w:themeColor="text1"/>
          </w:rPr>
          <w:t>.</w:t>
        </w:r>
      </w:ins>
    </w:p>
    <w:p w:rsidR="00BD1E51" w:rsidRPr="00752EB9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</w:rPr>
        <w:t xml:space="preserve">Quem está percorrendo </w:t>
      </w:r>
      <w:r w:rsidRPr="00666217">
        <w:rPr>
          <w:rFonts w:ascii="Arial" w:hAnsi="Arial" w:cs="Arial"/>
        </w:rPr>
        <w:t>uma trilha mais adiantada e quer</w:t>
      </w:r>
      <w:r>
        <w:rPr>
          <w:rFonts w:ascii="Arial" w:hAnsi="Arial" w:cs="Arial"/>
        </w:rPr>
        <w:t xml:space="preserve"> obter</w:t>
      </w:r>
      <w:r w:rsidRPr="006662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mais informações a respeito de como fornecer para o governo estadual e municipal, o link a seguir direciona ao texto que trata da c</w:t>
      </w:r>
      <w:r w:rsidRPr="00105132">
        <w:rPr>
          <w:rFonts w:ascii="Arial" w:hAnsi="Arial" w:cs="Arial"/>
        </w:rPr>
        <w:t>ota de subcontratação</w:t>
      </w:r>
      <w:r>
        <w:rPr>
          <w:rFonts w:ascii="Arial" w:hAnsi="Arial" w:cs="Arial"/>
        </w:rPr>
        <w:t xml:space="preserve">.  </w:t>
      </w:r>
      <w:r w:rsidR="00D941BF" w:rsidRPr="00752EB9">
        <w:rPr>
          <w:rFonts w:ascii="Arial" w:eastAsiaTheme="majorEastAsia" w:hAnsi="Arial" w:cs="Arial"/>
          <w:color w:val="000000" w:themeColor="text1"/>
          <w:sz w:val="20"/>
          <w:szCs w:val="20"/>
        </w:rPr>
        <w:fldChar w:fldCharType="begin"/>
      </w:r>
      <w:r w:rsidRPr="00752EB9">
        <w:rPr>
          <w:rFonts w:ascii="Arial" w:eastAsiaTheme="majorEastAsia" w:hAnsi="Arial" w:cs="Arial"/>
          <w:color w:val="000000" w:themeColor="text1"/>
          <w:sz w:val="20"/>
          <w:szCs w:val="20"/>
        </w:rPr>
        <w:instrText xml:space="preserve"> HYPERLINK "http://</w:instrText>
      </w:r>
    </w:p>
    <w:p w:rsidR="00BD1E51" w:rsidRPr="00752EB9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Style w:val="Hyperlink"/>
          <w:rFonts w:ascii="Arial" w:eastAsiaTheme="majorEastAsia" w:hAnsi="Arial" w:cs="Arial"/>
          <w:color w:val="000000" w:themeColor="text1"/>
          <w:sz w:val="20"/>
          <w:szCs w:val="20"/>
        </w:rPr>
      </w:pPr>
      <w:r w:rsidRPr="00752EB9">
        <w:rPr>
          <w:rFonts w:ascii="Arial" w:eastAsiaTheme="majorEastAsia" w:hAnsi="Arial" w:cs="Arial"/>
          <w:color w:val="000000" w:themeColor="text1"/>
          <w:sz w:val="20"/>
          <w:szCs w:val="20"/>
        </w:rPr>
        <w:instrText xml:space="preserve">www.sebrae.com.br/customizado/acesso-a-mercados/venda-melhor/venda-para-o-governo/como-vender" </w:instrText>
      </w:r>
      <w:r w:rsidR="00D941BF" w:rsidRPr="00752EB9">
        <w:rPr>
          <w:rFonts w:ascii="Arial" w:eastAsiaTheme="majorEastAsia" w:hAnsi="Arial" w:cs="Arial"/>
          <w:color w:val="000000" w:themeColor="text1"/>
          <w:sz w:val="20"/>
          <w:szCs w:val="20"/>
        </w:rPr>
        <w:fldChar w:fldCharType="separate"/>
      </w:r>
    </w:p>
    <w:p w:rsidR="00BD1E51" w:rsidRPr="00752EB9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752EB9">
        <w:rPr>
          <w:rStyle w:val="Hyperlink"/>
          <w:rFonts w:ascii="Arial" w:eastAsiaTheme="majorEastAsia" w:hAnsi="Arial" w:cs="Arial"/>
          <w:color w:val="000000" w:themeColor="text1"/>
          <w:sz w:val="20"/>
          <w:szCs w:val="20"/>
        </w:rPr>
        <w:t>www.sebrae.com.br/customizado/acesso-a-mercados/venda-melhor/venda-para-o-governo/como-vender</w:t>
      </w:r>
      <w:r w:rsidR="00D941BF" w:rsidRPr="00752EB9">
        <w:rPr>
          <w:rFonts w:ascii="Arial" w:eastAsiaTheme="majorEastAsia" w:hAnsi="Arial" w:cs="Arial"/>
          <w:color w:val="000000" w:themeColor="text1"/>
          <w:sz w:val="20"/>
          <w:szCs w:val="20"/>
        </w:rPr>
        <w:fldChar w:fldCharType="end"/>
      </w:r>
      <w:ins w:id="37" w:author="Diego Freitas Oliveira" w:date="2012-06-19T12:21:00Z">
        <w:r w:rsidR="007E4F2E">
          <w:rPr>
            <w:rFonts w:ascii="Arial" w:eastAsiaTheme="majorEastAsia" w:hAnsi="Arial" w:cs="Arial"/>
            <w:color w:val="000000" w:themeColor="text1"/>
            <w:sz w:val="20"/>
            <w:szCs w:val="20"/>
          </w:rPr>
          <w:t>.</w:t>
        </w:r>
      </w:ins>
    </w:p>
    <w:p w:rsidR="007F2C2B" w:rsidRDefault="007F2C2B">
      <w:pPr>
        <w:rPr>
          <w:rFonts w:ascii="Arial" w:eastAsia="Times New Roman" w:hAnsi="Arial" w:cs="Arial"/>
          <w:b/>
          <w:sz w:val="28"/>
          <w:szCs w:val="28"/>
          <w:lang w:eastAsia="pt-BR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D1E51" w:rsidRPr="001E612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1E6121">
        <w:rPr>
          <w:rFonts w:ascii="Arial" w:hAnsi="Arial" w:cs="Arial"/>
          <w:b/>
          <w:sz w:val="28"/>
          <w:szCs w:val="28"/>
        </w:rPr>
        <w:lastRenderedPageBreak/>
        <w:t>Semana do Empreendedor Individual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</w:t>
      </w:r>
      <w:r w:rsidRPr="00354329">
        <w:rPr>
          <w:rFonts w:ascii="Arial" w:hAnsi="Arial" w:cs="Arial"/>
          <w:color w:val="000000" w:themeColor="text1"/>
        </w:rPr>
        <w:t xml:space="preserve"> Semana Nacional do Empreendedor Individual</w:t>
      </w:r>
      <w:del w:id="38" w:author="Diego Freitas Oliveira" w:date="2012-06-19T12:21:00Z">
        <w:r w:rsidDel="00165CC1">
          <w:rPr>
            <w:rFonts w:ascii="Arial" w:hAnsi="Arial" w:cs="Arial"/>
            <w:color w:val="000000" w:themeColor="text1"/>
          </w:rPr>
          <w:delText>,</w:delText>
        </w:r>
      </w:del>
      <w:r w:rsidRPr="0035432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acontecerá de 2 a 7 de julho, mas em Pernambuco a ação será estendida até </w:t>
      </w:r>
      <w:del w:id="39" w:author="Diego Freitas Oliveira" w:date="2012-06-19T12:21:00Z">
        <w:r w:rsidDel="00165CC1">
          <w:rPr>
            <w:rFonts w:ascii="Arial" w:hAnsi="Arial" w:cs="Arial"/>
            <w:color w:val="000000" w:themeColor="text1"/>
          </w:rPr>
          <w:delText xml:space="preserve">o dia </w:delText>
        </w:r>
      </w:del>
      <w:proofErr w:type="gramStart"/>
      <w:r>
        <w:rPr>
          <w:rFonts w:ascii="Arial" w:hAnsi="Arial" w:cs="Arial"/>
          <w:color w:val="000000" w:themeColor="text1"/>
        </w:rPr>
        <w:t>3</w:t>
      </w:r>
      <w:proofErr w:type="gramEnd"/>
      <w:r>
        <w:rPr>
          <w:rFonts w:ascii="Arial" w:hAnsi="Arial" w:cs="Arial"/>
          <w:color w:val="000000" w:themeColor="text1"/>
        </w:rPr>
        <w:t xml:space="preserve"> de agosto. O</w:t>
      </w:r>
      <w:r w:rsidRPr="00354329">
        <w:rPr>
          <w:rFonts w:ascii="Arial" w:hAnsi="Arial" w:cs="Arial"/>
          <w:color w:val="000000" w:themeColor="text1"/>
        </w:rPr>
        <w:t xml:space="preserve"> foco </w:t>
      </w:r>
      <w:r>
        <w:rPr>
          <w:rFonts w:ascii="Arial" w:hAnsi="Arial" w:cs="Arial"/>
          <w:color w:val="000000" w:themeColor="text1"/>
        </w:rPr>
        <w:t xml:space="preserve">é </w:t>
      </w:r>
      <w:r w:rsidRPr="00354329">
        <w:rPr>
          <w:rFonts w:ascii="Arial" w:hAnsi="Arial" w:cs="Arial"/>
          <w:color w:val="000000" w:themeColor="text1"/>
        </w:rPr>
        <w:t>a sustentabilidade junto aos pequenos negócios</w:t>
      </w:r>
      <w:r>
        <w:rPr>
          <w:rFonts w:ascii="Arial" w:hAnsi="Arial" w:cs="Arial"/>
          <w:color w:val="000000" w:themeColor="text1"/>
        </w:rPr>
        <w:t xml:space="preserve">. O </w:t>
      </w:r>
      <w:r w:rsidRPr="00354329">
        <w:rPr>
          <w:rFonts w:ascii="Arial" w:hAnsi="Arial" w:cs="Arial"/>
          <w:color w:val="000000" w:themeColor="text1"/>
        </w:rPr>
        <w:t>universo de mais de 83 mil empreendedores individuais</w:t>
      </w:r>
      <w:r>
        <w:rPr>
          <w:rFonts w:ascii="Arial" w:hAnsi="Arial" w:cs="Arial"/>
          <w:color w:val="000000" w:themeColor="text1"/>
        </w:rPr>
        <w:t xml:space="preserve"> poderá fazer </w:t>
      </w:r>
      <w:del w:id="40" w:author="Diego Freitas Oliveira" w:date="2012-06-19T12:23:00Z">
        <w:r w:rsidDel="00165CC1">
          <w:rPr>
            <w:rFonts w:ascii="Arial" w:hAnsi="Arial" w:cs="Arial"/>
            <w:color w:val="000000" w:themeColor="text1"/>
          </w:rPr>
          <w:delText xml:space="preserve">de </w:delText>
        </w:r>
      </w:del>
      <w:r w:rsidRPr="00354329">
        <w:rPr>
          <w:rFonts w:ascii="Arial" w:hAnsi="Arial" w:cs="Arial"/>
          <w:color w:val="000000" w:themeColor="text1"/>
        </w:rPr>
        <w:t>uma série de cursos, palestras, oficinas e orientações nos turnos da manhã, tarde e noite</w:t>
      </w:r>
      <w:r>
        <w:rPr>
          <w:rFonts w:ascii="Arial" w:hAnsi="Arial" w:cs="Arial"/>
          <w:color w:val="000000" w:themeColor="text1"/>
        </w:rPr>
        <w:t xml:space="preserve">. Informações na Central de Atendimento </w:t>
      </w:r>
      <w:proofErr w:type="gramStart"/>
      <w:r>
        <w:rPr>
          <w:rFonts w:ascii="Arial" w:hAnsi="Arial" w:cs="Arial"/>
          <w:color w:val="000000" w:themeColor="text1"/>
        </w:rPr>
        <w:t>Sebrae</w:t>
      </w:r>
      <w:proofErr w:type="gramEnd"/>
      <w:r>
        <w:rPr>
          <w:rFonts w:ascii="Arial" w:hAnsi="Arial" w:cs="Arial"/>
          <w:color w:val="000000" w:themeColor="text1"/>
        </w:rPr>
        <w:t xml:space="preserve"> 0800-570 0800.</w:t>
      </w:r>
    </w:p>
    <w:p w:rsidR="00BD1E51" w:rsidRPr="001E612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E6121">
        <w:rPr>
          <w:rFonts w:ascii="Arial" w:hAnsi="Arial" w:cs="Arial"/>
          <w:b/>
          <w:color w:val="000000" w:themeColor="text1"/>
          <w:sz w:val="28"/>
          <w:szCs w:val="28"/>
        </w:rPr>
        <w:t>Um caso de sucesso no Programa da Ana Maria Braga</w:t>
      </w:r>
    </w:p>
    <w:p w:rsidR="00BD1E51" w:rsidRDefault="00BD1E51" w:rsidP="00BD1E51">
      <w:pPr>
        <w:pStyle w:val="NormalWeb"/>
        <w:spacing w:before="0" w:beforeAutospacing="0" w:after="375" w:afterAutospacing="0" w:line="276" w:lineRule="auto"/>
        <w:jc w:val="both"/>
        <w:rPr>
          <w:rFonts w:ascii="Arial" w:hAnsi="Arial" w:cs="Arial"/>
          <w:color w:val="000000" w:themeColor="text1"/>
        </w:rPr>
      </w:pPr>
      <w:r w:rsidRPr="000664E6">
        <w:rPr>
          <w:rFonts w:ascii="Arial" w:hAnsi="Arial" w:cs="Arial"/>
          <w:color w:val="000000" w:themeColor="text1"/>
        </w:rPr>
        <w:t xml:space="preserve">Por meio do quadro 'Negócio Sério', o programa de televisão Mais Você conheceu um </w:t>
      </w:r>
      <w:ins w:id="41" w:author="Diego Freitas Oliveira" w:date="2012-06-19T12:23:00Z">
        <w:r w:rsidR="00165CC1">
          <w:rPr>
            <w:rFonts w:ascii="Arial" w:hAnsi="Arial" w:cs="Arial"/>
            <w:color w:val="000000" w:themeColor="text1"/>
          </w:rPr>
          <w:t>“</w:t>
        </w:r>
      </w:ins>
      <w:r w:rsidRPr="000664E6">
        <w:rPr>
          <w:rFonts w:ascii="Arial" w:hAnsi="Arial" w:cs="Arial"/>
          <w:color w:val="000000" w:themeColor="text1"/>
        </w:rPr>
        <w:t>cara</w:t>
      </w:r>
      <w:ins w:id="42" w:author="Diego Freitas Oliveira" w:date="2012-06-19T12:23:00Z">
        <w:r w:rsidR="00165CC1">
          <w:rPr>
            <w:rFonts w:ascii="Arial" w:hAnsi="Arial" w:cs="Arial"/>
            <w:color w:val="000000" w:themeColor="text1"/>
          </w:rPr>
          <w:t>”</w:t>
        </w:r>
      </w:ins>
      <w:r w:rsidRPr="000664E6">
        <w:rPr>
          <w:rFonts w:ascii="Arial" w:hAnsi="Arial" w:cs="Arial"/>
          <w:color w:val="000000" w:themeColor="text1"/>
        </w:rPr>
        <w:t xml:space="preserve"> muito simpático que vive em Londrina, no Paraná. É </w:t>
      </w:r>
      <w:del w:id="43" w:author="Diego Freitas Oliveira" w:date="2012-06-19T12:23:00Z">
        <w:r w:rsidRPr="000664E6" w:rsidDel="00165CC1">
          <w:rPr>
            <w:rFonts w:ascii="Arial" w:hAnsi="Arial" w:cs="Arial"/>
            <w:color w:val="000000" w:themeColor="text1"/>
          </w:rPr>
          <w:delText xml:space="preserve">o </w:delText>
        </w:r>
      </w:del>
      <w:r w:rsidRPr="000664E6">
        <w:rPr>
          <w:rFonts w:ascii="Arial" w:hAnsi="Arial" w:cs="Arial"/>
          <w:color w:val="000000" w:themeColor="text1"/>
        </w:rPr>
        <w:t xml:space="preserve">Seu Domingos do Nascimento, um mecânico de máquinas hidráulicas que se tornou empreendedor individual. </w:t>
      </w:r>
      <w:del w:id="44" w:author="Diego Freitas Oliveira" w:date="2012-06-19T12:23:00Z">
        <w:r w:rsidRPr="000664E6" w:rsidDel="00165CC1">
          <w:rPr>
            <w:rFonts w:ascii="Arial" w:hAnsi="Arial" w:cs="Arial"/>
            <w:color w:val="000000" w:themeColor="text1"/>
          </w:rPr>
          <w:delText xml:space="preserve">O </w:delText>
        </w:r>
      </w:del>
      <w:r w:rsidRPr="000664E6">
        <w:rPr>
          <w:rFonts w:ascii="Arial" w:hAnsi="Arial" w:cs="Arial"/>
          <w:color w:val="000000" w:themeColor="text1"/>
        </w:rPr>
        <w:t>Seu Domingo</w:t>
      </w:r>
      <w:ins w:id="45" w:author="Diego Freitas Oliveira" w:date="2012-06-19T12:24:00Z">
        <w:r w:rsidR="00165CC1">
          <w:rPr>
            <w:rFonts w:ascii="Arial" w:hAnsi="Arial" w:cs="Arial"/>
            <w:color w:val="000000" w:themeColor="text1"/>
          </w:rPr>
          <w:t>s</w:t>
        </w:r>
      </w:ins>
      <w:r w:rsidRPr="000664E6">
        <w:rPr>
          <w:rFonts w:ascii="Arial" w:hAnsi="Arial" w:cs="Arial"/>
          <w:color w:val="000000" w:themeColor="text1"/>
        </w:rPr>
        <w:t xml:space="preserve"> tem 43 anos e é um exemplo de que vale a pena batalhar sempre pelos </w:t>
      </w:r>
      <w:del w:id="46" w:author="Diego Freitas Oliveira" w:date="2012-06-19T12:24:00Z">
        <w:r w:rsidRPr="000664E6" w:rsidDel="00165CC1">
          <w:rPr>
            <w:rFonts w:ascii="Arial" w:hAnsi="Arial" w:cs="Arial"/>
            <w:color w:val="000000" w:themeColor="text1"/>
          </w:rPr>
          <w:delText xml:space="preserve">nossos </w:delText>
        </w:r>
      </w:del>
      <w:r w:rsidRPr="000664E6">
        <w:rPr>
          <w:rFonts w:ascii="Arial" w:hAnsi="Arial" w:cs="Arial"/>
          <w:color w:val="000000" w:themeColor="text1"/>
        </w:rPr>
        <w:t>sonhos. </w:t>
      </w:r>
      <w:r>
        <w:rPr>
          <w:rFonts w:ascii="Arial" w:hAnsi="Arial" w:cs="Arial"/>
          <w:color w:val="000000" w:themeColor="text1"/>
        </w:rPr>
        <w:t>Conheça a história dele:</w:t>
      </w:r>
    </w:p>
    <w:p w:rsidR="00BD1E51" w:rsidRPr="001E6121" w:rsidRDefault="00165CC1" w:rsidP="00BD1E51">
      <w:pPr>
        <w:rPr>
          <w:rStyle w:val="Hyperlink"/>
          <w:color w:val="000000" w:themeColor="text1"/>
          <w:sz w:val="24"/>
          <w:szCs w:val="24"/>
        </w:rPr>
      </w:pPr>
      <w:hyperlink r:id="rId11" w:history="1">
        <w:r w:rsidR="00BD1E51" w:rsidRPr="001E6121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http://www.sebrae.com.br/momento/quero-abrir-um-negocio/vou-abrir/registre-empresa/empreendedor-individual</w:t>
        </w:r>
      </w:hyperlink>
      <w:ins w:id="47" w:author="Diego Freitas Oliveira" w:date="2012-06-19T12:24:00Z">
        <w:r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.</w:t>
        </w:r>
      </w:ins>
    </w:p>
    <w:p w:rsidR="00BD1E51" w:rsidRPr="00C02043" w:rsidRDefault="00BD1E51" w:rsidP="00BD1E51">
      <w:pPr>
        <w:pStyle w:val="NormalWeb"/>
        <w:shd w:val="clear" w:color="auto" w:fill="FFFFFF"/>
        <w:spacing w:before="0" w:beforeAutospacing="0" w:after="225" w:afterAutospacing="0" w:line="276" w:lineRule="auto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Para conhecer o Programa, basta acessar o link:</w:t>
      </w:r>
    </w:p>
    <w:p w:rsidR="00BD1E51" w:rsidRDefault="00165CC1" w:rsidP="00BD1E51">
      <w:pPr>
        <w:rPr>
          <w:rFonts w:ascii="Arial" w:hAnsi="Arial" w:cs="Arial"/>
          <w:color w:val="000000" w:themeColor="text1"/>
          <w:sz w:val="24"/>
          <w:szCs w:val="24"/>
        </w:rPr>
      </w:pPr>
      <w:hyperlink r:id="rId12" w:history="1">
        <w:r w:rsidR="00BD1E51" w:rsidRPr="002F67BA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www.sebrae.com.br/uf/amazonas/sebrae-amazonas/projetos-sebrae-am</w:t>
        </w:r>
      </w:hyperlink>
      <w:ins w:id="48" w:author="Diego Freitas Oliveira" w:date="2012-06-19T12:24:00Z">
        <w:r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.</w:t>
        </w:r>
      </w:ins>
    </w:p>
    <w:p w:rsidR="00820F63" w:rsidRDefault="00820F63" w:rsidP="00820F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820F63" w:rsidRDefault="00820F63" w:rsidP="00820F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bookmarkStart w:id="49" w:name="_GoBack"/>
      <w:bookmarkEnd w:id="49"/>
    </w:p>
    <w:p w:rsidR="00820F63" w:rsidRPr="004773FB" w:rsidRDefault="00820F63" w:rsidP="00820F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 xml:space="preserve">Procure o </w:t>
      </w:r>
      <w:proofErr w:type="gramStart"/>
      <w:r w:rsidRPr="004773FB">
        <w:rPr>
          <w:rFonts w:ascii="Arial" w:hAnsi="Arial" w:cs="Arial"/>
          <w:color w:val="000000"/>
          <w:sz w:val="24"/>
          <w:szCs w:val="24"/>
        </w:rPr>
        <w:t>Sebrae</w:t>
      </w:r>
      <w:proofErr w:type="gramEnd"/>
      <w:r w:rsidRPr="004773FB">
        <w:rPr>
          <w:rFonts w:ascii="Arial" w:hAnsi="Arial" w:cs="Arial"/>
          <w:color w:val="000000"/>
          <w:sz w:val="24"/>
          <w:szCs w:val="24"/>
        </w:rPr>
        <w:t xml:space="preserve"> mais perto de você:</w:t>
      </w:r>
    </w:p>
    <w:p w:rsidR="00820F63" w:rsidRDefault="00165CC1" w:rsidP="00820F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hyperlink r:id="rId13" w:history="1">
        <w:r w:rsidR="002F7E7D" w:rsidRPr="00F458EC">
          <w:rPr>
            <w:rStyle w:val="Hyperlink"/>
            <w:rFonts w:ascii="Arial" w:hAnsi="Arial" w:cs="Arial"/>
            <w:b/>
            <w:sz w:val="24"/>
            <w:szCs w:val="24"/>
          </w:rPr>
          <w:t>http://www.sebrae.com.br/uf/pernambuco</w:t>
        </w:r>
      </w:hyperlink>
    </w:p>
    <w:p w:rsidR="00820F63" w:rsidRPr="00D6483C" w:rsidRDefault="00820F63" w:rsidP="00820F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773FB">
        <w:rPr>
          <w:rFonts w:ascii="Arial" w:hAnsi="Arial" w:cs="Arial"/>
          <w:color w:val="000000"/>
          <w:sz w:val="24"/>
          <w:szCs w:val="24"/>
        </w:rPr>
        <w:t>0800 570 0800</w:t>
      </w:r>
    </w:p>
    <w:p w:rsidR="00BD1E51" w:rsidRDefault="00BD1E51" w:rsidP="00BD1E51">
      <w:pPr>
        <w:rPr>
          <w:rFonts w:ascii="Arial" w:hAnsi="Arial" w:cs="Arial"/>
          <w:sz w:val="24"/>
          <w:szCs w:val="24"/>
        </w:rPr>
      </w:pPr>
    </w:p>
    <w:p w:rsidR="00BD1E51" w:rsidRDefault="00BD1E51" w:rsidP="00BD1E51">
      <w:pPr>
        <w:rPr>
          <w:rFonts w:ascii="Arial" w:hAnsi="Arial" w:cs="Arial"/>
          <w:sz w:val="24"/>
          <w:szCs w:val="24"/>
        </w:rPr>
      </w:pPr>
    </w:p>
    <w:p w:rsidR="00BD1E51" w:rsidRDefault="00BD1E51" w:rsidP="00BD1E51">
      <w:pPr>
        <w:rPr>
          <w:rFonts w:ascii="Arial" w:hAnsi="Arial" w:cs="Arial"/>
          <w:sz w:val="24"/>
          <w:szCs w:val="24"/>
        </w:rPr>
      </w:pPr>
    </w:p>
    <w:p w:rsidR="00BD1E51" w:rsidRDefault="00BD1E51" w:rsidP="00BD1E51">
      <w:pPr>
        <w:rPr>
          <w:rFonts w:ascii="Arial" w:hAnsi="Arial" w:cs="Arial"/>
          <w:sz w:val="24"/>
          <w:szCs w:val="24"/>
        </w:rPr>
      </w:pPr>
    </w:p>
    <w:p w:rsidR="00DD5F9D" w:rsidRDefault="00DD5F9D"/>
    <w:sectPr w:rsidR="00DD5F9D" w:rsidSect="00BD1E51">
      <w:pgSz w:w="11906" w:h="16838"/>
      <w:pgMar w:top="993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3B27"/>
    <w:multiLevelType w:val="hybridMultilevel"/>
    <w:tmpl w:val="0A4C6166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95B51"/>
    <w:multiLevelType w:val="hybridMultilevel"/>
    <w:tmpl w:val="6452115C"/>
    <w:lvl w:ilvl="0" w:tplc="59EE9C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1E51"/>
    <w:rsid w:val="00165CC1"/>
    <w:rsid w:val="001F1A88"/>
    <w:rsid w:val="002F7E7D"/>
    <w:rsid w:val="003C67BF"/>
    <w:rsid w:val="004275B9"/>
    <w:rsid w:val="00554F4C"/>
    <w:rsid w:val="00557B5D"/>
    <w:rsid w:val="0060568F"/>
    <w:rsid w:val="007E4F2E"/>
    <w:rsid w:val="007F2C2B"/>
    <w:rsid w:val="00820F63"/>
    <w:rsid w:val="008949E6"/>
    <w:rsid w:val="009055F9"/>
    <w:rsid w:val="009B123C"/>
    <w:rsid w:val="00BD1E51"/>
    <w:rsid w:val="00D01C7D"/>
    <w:rsid w:val="00D73A5D"/>
    <w:rsid w:val="00D941BF"/>
    <w:rsid w:val="00DD5F9D"/>
    <w:rsid w:val="00EC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pacing w:val="60"/>
        <w:position w:val="6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E51"/>
    <w:rPr>
      <w:rFonts w:asciiTheme="minorHAnsi" w:hAnsiTheme="minorHAnsi" w:cstheme="minorBidi"/>
      <w:spacing w:val="0"/>
      <w:position w:val="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D1E5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D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D1E5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57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B5D"/>
    <w:rPr>
      <w:rFonts w:ascii="Tahoma" w:hAnsi="Tahoma" w:cs="Tahoma"/>
      <w:spacing w:val="0"/>
      <w:positio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brae.com.br/uf/pernambuco/acesse/ideias-de-negocios" TargetMode="External"/><Relationship Id="rId13" Type="http://schemas.openxmlformats.org/officeDocument/2006/relationships/hyperlink" Target="http://www.sebrae.com.br/uf/pernambuc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ebrae.com.br/uf/pernambuco/" TargetMode="External"/><Relationship Id="rId12" Type="http://schemas.openxmlformats.org/officeDocument/2006/relationships/hyperlink" Target="http://www.sebrae.com.br/uf/amazonas/sebrae-amazonas/projetos-sebrae-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teca.terraforum.com.br/Paginas/estudoturismo20.aspx" TargetMode="External"/><Relationship Id="rId11" Type="http://schemas.openxmlformats.org/officeDocument/2006/relationships/hyperlink" Target="http://www.sebrae.com.br/momento/quero-abrir-um-negocio/vou-abrir/registre-empresa/empreendedor-individu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brae.com.br/customizado/empreendedor-individu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rtaldoempreendedor.gov.br/modulos/inicio/index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1400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lucio.junior</dc:creator>
  <cp:lastModifiedBy>Diego Freitas Oliveira</cp:lastModifiedBy>
  <cp:revision>9</cp:revision>
  <dcterms:created xsi:type="dcterms:W3CDTF">2012-06-15T20:29:00Z</dcterms:created>
  <dcterms:modified xsi:type="dcterms:W3CDTF">2012-06-19T15:24:00Z</dcterms:modified>
</cp:coreProperties>
</file>